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A937A" w14:textId="77777777" w:rsidR="00360D35" w:rsidRPr="006F15A4" w:rsidRDefault="00360D35" w:rsidP="00D87E1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>EELNÕU</w:t>
      </w:r>
    </w:p>
    <w:p w14:paraId="23E8827E" w14:textId="041A28AD" w:rsidR="00360D35" w:rsidRPr="006F15A4" w:rsidRDefault="00FA2505" w:rsidP="00D87E1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360D35" w:rsidRPr="006F15A4">
        <w:rPr>
          <w:rFonts w:ascii="Times New Roman" w:hAnsi="Times New Roman" w:cs="Times New Roman"/>
          <w:sz w:val="24"/>
          <w:szCs w:val="24"/>
        </w:rPr>
        <w:t>.12.2023</w:t>
      </w:r>
    </w:p>
    <w:p w14:paraId="29E2E714" w14:textId="77777777" w:rsidR="00360D35" w:rsidRPr="006F15A4" w:rsidRDefault="00360D35" w:rsidP="00D87E1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0C7B2CD" w14:textId="77777777" w:rsidR="00360D35" w:rsidRPr="006F15A4" w:rsidRDefault="00360D35" w:rsidP="00D87E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F15A4">
        <w:rPr>
          <w:rFonts w:ascii="Times New Roman" w:hAnsi="Times New Roman" w:cs="Times New Roman"/>
          <w:b/>
          <w:bCs/>
          <w:sz w:val="32"/>
          <w:szCs w:val="32"/>
        </w:rPr>
        <w:t>Tervishoiuteenuste korraldamise seaduse ja teiste seaduste muutmise seadus</w:t>
      </w:r>
    </w:p>
    <w:p w14:paraId="7B513DFC" w14:textId="77777777" w:rsidR="00987912" w:rsidRPr="006F15A4" w:rsidRDefault="00987912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38090598"/>
      <w:bookmarkEnd w:id="0"/>
    </w:p>
    <w:p w14:paraId="22AB6C81" w14:textId="3B13B6DB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>§ 1. Tervishoiuteenuste korraldamise seaduse muutmine</w:t>
      </w:r>
    </w:p>
    <w:p w14:paraId="256E6502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25D6E5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>Tervishoiuteenuste korraldamise seaduses tehakse järgmised muudatused:</w:t>
      </w:r>
    </w:p>
    <w:p w14:paraId="21B1C884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6621B5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6F15A4">
        <w:rPr>
          <w:rFonts w:ascii="Times New Roman" w:hAnsi="Times New Roman" w:cs="Times New Roman"/>
          <w:sz w:val="24"/>
          <w:szCs w:val="24"/>
        </w:rPr>
        <w:t xml:space="preserve"> paragrahvi 1 täiendatakse </w:t>
      </w:r>
      <w:commentRangeStart w:id="1"/>
      <w:r w:rsidRPr="006F15A4">
        <w:rPr>
          <w:rFonts w:ascii="Times New Roman" w:hAnsi="Times New Roman" w:cs="Times New Roman"/>
          <w:sz w:val="24"/>
          <w:szCs w:val="24"/>
        </w:rPr>
        <w:t>lõikega 2</w:t>
      </w:r>
      <w:r w:rsidRPr="006F15A4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6F15A4">
        <w:rPr>
          <w:rFonts w:ascii="Times New Roman" w:hAnsi="Times New Roman" w:cs="Times New Roman"/>
          <w:sz w:val="24"/>
          <w:szCs w:val="24"/>
        </w:rPr>
        <w:t xml:space="preserve"> </w:t>
      </w:r>
      <w:commentRangeEnd w:id="1"/>
      <w:r w:rsidR="006A3D2D">
        <w:rPr>
          <w:rStyle w:val="Kommentaariviide"/>
        </w:rPr>
        <w:commentReference w:id="1"/>
      </w:r>
      <w:r w:rsidRPr="006F15A4">
        <w:rPr>
          <w:rFonts w:ascii="Times New Roman" w:hAnsi="Times New Roman" w:cs="Times New Roman"/>
          <w:sz w:val="24"/>
          <w:szCs w:val="24"/>
        </w:rPr>
        <w:t>järgmises sõnastuses:</w:t>
      </w:r>
    </w:p>
    <w:p w14:paraId="3527E79C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ED10C1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>„(2</w:t>
      </w:r>
      <w:r w:rsidRPr="006F15A4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6F15A4">
        <w:rPr>
          <w:rFonts w:ascii="Times New Roman" w:hAnsi="Times New Roman" w:cs="Times New Roman"/>
          <w:sz w:val="24"/>
          <w:szCs w:val="24"/>
        </w:rPr>
        <w:t>) Tervishoiuteenuse osutaja on kohustatud järgima tervishoiuteenuse osutaja kohustusliku vastutuskindlustuse seadusest tulenevaid kohustusi.“;</w:t>
      </w:r>
    </w:p>
    <w:p w14:paraId="64452404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8386FE" w14:textId="36F23B51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 xml:space="preserve">2) </w:t>
      </w:r>
      <w:r w:rsidR="009A2854" w:rsidRPr="00635C02">
        <w:rPr>
          <w:rFonts w:ascii="Times New Roman" w:hAnsi="Times New Roman" w:cs="Times New Roman"/>
          <w:sz w:val="24"/>
          <w:szCs w:val="24"/>
        </w:rPr>
        <w:t>paragrahvi</w:t>
      </w:r>
      <w:r w:rsidR="00635C02">
        <w:rPr>
          <w:rFonts w:ascii="Times New Roman" w:hAnsi="Times New Roman" w:cs="Times New Roman"/>
          <w:sz w:val="24"/>
          <w:szCs w:val="24"/>
        </w:rPr>
        <w:t>s</w:t>
      </w:r>
      <w:r w:rsidR="009A2854" w:rsidRPr="00635C02">
        <w:rPr>
          <w:rFonts w:ascii="Times New Roman" w:hAnsi="Times New Roman" w:cs="Times New Roman"/>
          <w:sz w:val="24"/>
          <w:szCs w:val="24"/>
        </w:rPr>
        <w:t xml:space="preserve"> 4</w:t>
      </w:r>
      <w:r w:rsidR="009A2854" w:rsidRPr="00635C0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9A2854" w:rsidRPr="00635C02">
        <w:rPr>
          <w:rFonts w:ascii="Times New Roman" w:hAnsi="Times New Roman" w:cs="Times New Roman"/>
          <w:sz w:val="24"/>
          <w:szCs w:val="24"/>
        </w:rPr>
        <w:t xml:space="preserve">, </w:t>
      </w:r>
      <w:r w:rsidR="00D87E17">
        <w:rPr>
          <w:rFonts w:ascii="Times New Roman" w:hAnsi="Times New Roman" w:cs="Times New Roman"/>
          <w:sz w:val="24"/>
          <w:szCs w:val="24"/>
        </w:rPr>
        <w:t xml:space="preserve">seaduse </w:t>
      </w:r>
      <w:del w:id="2" w:author="Helen Uustalu" w:date="2024-01-05T09:32:00Z">
        <w:r w:rsidR="006C2231" w:rsidRPr="00AE7492" w:rsidDel="006A3D2D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6C2231" w:rsidRPr="006C2231">
        <w:rPr>
          <w:rFonts w:ascii="Times New Roman" w:hAnsi="Times New Roman" w:cs="Times New Roman"/>
          <w:sz w:val="24"/>
          <w:szCs w:val="24"/>
        </w:rPr>
        <w:t>2</w:t>
      </w:r>
      <w:r w:rsidR="006C2231">
        <w:rPr>
          <w:rFonts w:ascii="Times New Roman" w:hAnsi="Times New Roman" w:cs="Times New Roman"/>
          <w:sz w:val="24"/>
          <w:szCs w:val="24"/>
        </w:rPr>
        <w:t>.</w:t>
      </w:r>
      <w:r w:rsidRPr="006F15A4">
        <w:rPr>
          <w:rFonts w:ascii="Times New Roman" w:hAnsi="Times New Roman" w:cs="Times New Roman"/>
          <w:sz w:val="24"/>
          <w:szCs w:val="24"/>
        </w:rPr>
        <w:t xml:space="preserve"> peatüki </w:t>
      </w:r>
      <w:r w:rsidR="006C2231">
        <w:rPr>
          <w:rFonts w:ascii="Times New Roman" w:hAnsi="Times New Roman" w:cs="Times New Roman"/>
          <w:sz w:val="24"/>
          <w:szCs w:val="24"/>
        </w:rPr>
        <w:t>2.</w:t>
      </w:r>
      <w:r w:rsidR="006C2231" w:rsidRPr="006F15A4">
        <w:rPr>
          <w:rFonts w:ascii="Times New Roman" w:hAnsi="Times New Roman" w:cs="Times New Roman"/>
          <w:sz w:val="24"/>
          <w:szCs w:val="24"/>
        </w:rPr>
        <w:t xml:space="preserve"> </w:t>
      </w:r>
      <w:r w:rsidRPr="006F15A4">
        <w:rPr>
          <w:rFonts w:ascii="Times New Roman" w:hAnsi="Times New Roman" w:cs="Times New Roman"/>
          <w:sz w:val="24"/>
          <w:szCs w:val="24"/>
        </w:rPr>
        <w:t>jao pealkir</w:t>
      </w:r>
      <w:r w:rsidR="00D87E17">
        <w:rPr>
          <w:rFonts w:ascii="Times New Roman" w:hAnsi="Times New Roman" w:cs="Times New Roman"/>
          <w:sz w:val="24"/>
          <w:szCs w:val="24"/>
        </w:rPr>
        <w:t>ja</w:t>
      </w:r>
      <w:r w:rsidR="009619E3">
        <w:rPr>
          <w:rFonts w:ascii="Times New Roman" w:hAnsi="Times New Roman" w:cs="Times New Roman"/>
          <w:sz w:val="24"/>
          <w:szCs w:val="24"/>
        </w:rPr>
        <w:t>s</w:t>
      </w:r>
      <w:r w:rsidR="00D87E17">
        <w:rPr>
          <w:rFonts w:ascii="Times New Roman" w:hAnsi="Times New Roman" w:cs="Times New Roman"/>
          <w:sz w:val="24"/>
          <w:szCs w:val="24"/>
        </w:rPr>
        <w:t xml:space="preserve"> </w:t>
      </w:r>
      <w:r w:rsidR="009A2854">
        <w:rPr>
          <w:rFonts w:ascii="Times New Roman" w:hAnsi="Times New Roman" w:cs="Times New Roman"/>
          <w:sz w:val="24"/>
          <w:szCs w:val="24"/>
        </w:rPr>
        <w:t>ning</w:t>
      </w:r>
      <w:r w:rsidR="00D87E17">
        <w:rPr>
          <w:rFonts w:ascii="Times New Roman" w:hAnsi="Times New Roman" w:cs="Times New Roman"/>
          <w:sz w:val="24"/>
          <w:szCs w:val="24"/>
        </w:rPr>
        <w:t xml:space="preserve"> §-des 7</w:t>
      </w:r>
      <w:r w:rsidR="009619E3">
        <w:rPr>
          <w:rFonts w:ascii="Times New Roman" w:hAnsi="Times New Roman" w:cs="Times New Roman"/>
          <w:sz w:val="24"/>
          <w:szCs w:val="24"/>
        </w:rPr>
        <w:t>–</w:t>
      </w:r>
      <w:r w:rsidR="00D87E17">
        <w:rPr>
          <w:rFonts w:ascii="Times New Roman" w:hAnsi="Times New Roman" w:cs="Times New Roman"/>
          <w:sz w:val="24"/>
          <w:szCs w:val="24"/>
        </w:rPr>
        <w:t>15, 34</w:t>
      </w:r>
      <w:r w:rsidR="009619E3">
        <w:rPr>
          <w:rFonts w:ascii="Times New Roman" w:hAnsi="Times New Roman" w:cs="Times New Roman"/>
          <w:sz w:val="24"/>
          <w:szCs w:val="24"/>
        </w:rPr>
        <w:t>–</w:t>
      </w:r>
      <w:r w:rsidR="00D87E17">
        <w:rPr>
          <w:rFonts w:ascii="Times New Roman" w:hAnsi="Times New Roman" w:cs="Times New Roman"/>
          <w:sz w:val="24"/>
          <w:szCs w:val="24"/>
        </w:rPr>
        <w:t>38, 40</w:t>
      </w:r>
      <w:del w:id="3" w:author="Helen Uustalu" w:date="2024-01-15T15:16:00Z">
        <w:r w:rsidR="0048155F" w:rsidDel="008C040A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48155F">
        <w:rPr>
          <w:rFonts w:ascii="Times New Roman" w:hAnsi="Times New Roman" w:cs="Times New Roman"/>
          <w:sz w:val="24"/>
          <w:szCs w:val="24"/>
        </w:rPr>
        <w:t>–</w:t>
      </w:r>
      <w:del w:id="4" w:author="Helen Uustalu" w:date="2024-01-15T15:16:00Z">
        <w:r w:rsidR="0048155F" w:rsidDel="008C040A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D87E17">
        <w:rPr>
          <w:rFonts w:ascii="Times New Roman" w:hAnsi="Times New Roman" w:cs="Times New Roman"/>
          <w:sz w:val="24"/>
          <w:szCs w:val="24"/>
        </w:rPr>
        <w:t>42, 57, 58</w:t>
      </w:r>
      <w:r w:rsidR="00D87E17" w:rsidRPr="00AE749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9619E3">
        <w:rPr>
          <w:rFonts w:ascii="Times New Roman" w:hAnsi="Times New Roman" w:cs="Times New Roman"/>
          <w:sz w:val="24"/>
          <w:szCs w:val="24"/>
        </w:rPr>
        <w:t xml:space="preserve"> ja </w:t>
      </w:r>
      <w:r w:rsidR="00D87E17">
        <w:rPr>
          <w:rFonts w:ascii="Times New Roman" w:hAnsi="Times New Roman" w:cs="Times New Roman"/>
          <w:sz w:val="24"/>
          <w:szCs w:val="24"/>
        </w:rPr>
        <w:t xml:space="preserve">59 asendatakse </w:t>
      </w:r>
      <w:r w:rsidR="00D87E17" w:rsidRPr="00D87E17">
        <w:rPr>
          <w:rFonts w:ascii="Times New Roman" w:hAnsi="Times New Roman" w:cs="Times New Roman"/>
          <w:sz w:val="24"/>
          <w:szCs w:val="24"/>
        </w:rPr>
        <w:t xml:space="preserve">läbivalt </w:t>
      </w:r>
      <w:r w:rsidRPr="006F15A4">
        <w:rPr>
          <w:rFonts w:ascii="Times New Roman" w:hAnsi="Times New Roman" w:cs="Times New Roman"/>
          <w:sz w:val="24"/>
          <w:szCs w:val="24"/>
        </w:rPr>
        <w:t>sõna</w:t>
      </w:r>
      <w:r w:rsidR="00D87E17">
        <w:rPr>
          <w:rFonts w:ascii="Times New Roman" w:hAnsi="Times New Roman" w:cs="Times New Roman"/>
          <w:sz w:val="24"/>
          <w:szCs w:val="24"/>
        </w:rPr>
        <w:t xml:space="preserve"> „üldarstiabi“ sõnaga „perearstiabi“;</w:t>
      </w:r>
    </w:p>
    <w:p w14:paraId="0B113742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3C2DF5" w14:textId="79268E73" w:rsidR="00F86691" w:rsidRPr="006F15A4" w:rsidRDefault="009619E3" w:rsidP="00D87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F86691" w:rsidRPr="006F15A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86691" w:rsidRPr="006F15A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F86691" w:rsidRPr="006F15A4">
        <w:rPr>
          <w:rFonts w:ascii="Times New Roman" w:eastAsia="Times New Roman" w:hAnsi="Times New Roman" w:cs="Times New Roman"/>
          <w:sz w:val="24"/>
          <w:szCs w:val="24"/>
        </w:rPr>
        <w:t>paragrahvi 7 täiendatakse lõigetega 5 ja 6 järgmises sõnastuses:</w:t>
      </w:r>
    </w:p>
    <w:p w14:paraId="4E4ABE2D" w14:textId="77777777" w:rsidR="006C2231" w:rsidRPr="006F15A4" w:rsidRDefault="006C2231" w:rsidP="00D87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898B67" w14:textId="5A98517A" w:rsidR="00F86691" w:rsidRPr="006F15A4" w:rsidRDefault="00F86691" w:rsidP="00AE7492">
      <w:pPr>
        <w:pStyle w:val="pf0"/>
        <w:spacing w:before="0" w:beforeAutospacing="0" w:after="0" w:afterAutospacing="0"/>
        <w:jc w:val="both"/>
        <w:rPr>
          <w:rStyle w:val="cf01"/>
          <w:rFonts w:ascii="Times New Roman" w:eastAsiaTheme="minorHAnsi" w:hAnsi="Times New Roman" w:cs="Times New Roman"/>
          <w:sz w:val="24"/>
          <w:szCs w:val="24"/>
          <w:lang w:val="et-EE" w:eastAsia="en-US"/>
        </w:rPr>
      </w:pPr>
      <w:r w:rsidRPr="006F15A4">
        <w:rPr>
          <w:lang w:val="et-EE"/>
        </w:rPr>
        <w:t xml:space="preserve">„(5) </w:t>
      </w:r>
      <w:r w:rsidRPr="006F15A4">
        <w:rPr>
          <w:rStyle w:val="cf01"/>
          <w:rFonts w:ascii="Times New Roman" w:hAnsi="Times New Roman" w:cs="Times New Roman"/>
          <w:sz w:val="24"/>
          <w:szCs w:val="24"/>
          <w:lang w:val="et-EE"/>
        </w:rPr>
        <w:t xml:space="preserve">Perearstiabi osutaja võib lisaks nimistu alusel tegutsemisele osutada perearstiabi teise nimistusse kuuluvale isikule, kui see on vajalik perearstiabi kättesaadavuse tagamiseks. </w:t>
      </w:r>
    </w:p>
    <w:p w14:paraId="51A41195" w14:textId="77777777" w:rsidR="006C2231" w:rsidRDefault="006C2231" w:rsidP="00D87E17">
      <w:pPr>
        <w:spacing w:after="0" w:line="240" w:lineRule="auto"/>
        <w:jc w:val="both"/>
        <w:rPr>
          <w:rStyle w:val="cf01"/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</w:pPr>
    </w:p>
    <w:p w14:paraId="03BC9594" w14:textId="4CBB2130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Style w:val="cf01"/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(6)</w:t>
      </w:r>
      <w:del w:id="5" w:author="Helen Uustalu" w:date="2024-01-05T09:49:00Z">
        <w:r w:rsidRPr="006F15A4" w:rsidDel="00E64304">
          <w:rPr>
            <w:rStyle w:val="cf01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delText xml:space="preserve"> </w:delText>
        </w:r>
        <w:r w:rsidRPr="006F15A4" w:rsidDel="00E64304">
          <w:rPr>
            <w:rStyle w:val="cf21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delText>Valdkonna eest vastutav minister</w:delText>
        </w:r>
      </w:del>
      <w:r w:rsidRPr="006F15A4">
        <w:rPr>
          <w:rStyle w:val="cf31"/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 </w:t>
      </w:r>
      <w:del w:id="6" w:author="Helen Uustalu" w:date="2024-01-05T09:49:00Z">
        <w:r w:rsidRPr="006F15A4" w:rsidDel="00E64304">
          <w:rPr>
            <w:rStyle w:val="cf31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delText>kehtestab määrusega </w:delText>
        </w:r>
        <w:r w:rsidRPr="006F15A4" w:rsidDel="00E64304">
          <w:rPr>
            <w:rStyle w:val="cf01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delText xml:space="preserve">nimistuvälise </w:delText>
        </w:r>
      </w:del>
      <w:ins w:id="7" w:author="Helen Uustalu" w:date="2024-01-05T09:49:00Z">
        <w:r w:rsidR="00E64304">
          <w:rPr>
            <w:rStyle w:val="cf01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N</w:t>
        </w:r>
        <w:r w:rsidR="00E64304" w:rsidRPr="006F15A4">
          <w:rPr>
            <w:rStyle w:val="cf01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 xml:space="preserve">imistuvälise </w:t>
        </w:r>
      </w:ins>
      <w:r w:rsidRPr="006F15A4">
        <w:rPr>
          <w:rStyle w:val="cf01"/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teenindamise tingimused, ulatuse ja korra</w:t>
      </w:r>
      <w:ins w:id="8" w:author="Helen Uustalu" w:date="2024-01-05T09:49:00Z">
        <w:r w:rsidR="00E64304">
          <w:rPr>
            <w:rStyle w:val="cf01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 xml:space="preserve"> </w:t>
        </w:r>
        <w:commentRangeStart w:id="9"/>
        <w:r w:rsidR="00E64304" w:rsidRPr="006F15A4">
          <w:rPr>
            <w:rStyle w:val="cf31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kehtestab</w:t>
        </w:r>
        <w:r w:rsidR="00E64304" w:rsidRPr="00E64304">
          <w:rPr>
            <w:rStyle w:val="cf21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 xml:space="preserve"> </w:t>
        </w:r>
        <w:r w:rsidR="00E64304">
          <w:rPr>
            <w:rStyle w:val="cf21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v</w:t>
        </w:r>
        <w:r w:rsidR="00E64304" w:rsidRPr="006F15A4">
          <w:rPr>
            <w:rStyle w:val="cf21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aldkonna eest vastutav minister</w:t>
        </w:r>
        <w:r w:rsidR="00E64304" w:rsidRPr="00E64304">
          <w:rPr>
            <w:rStyle w:val="cf31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 xml:space="preserve"> </w:t>
        </w:r>
        <w:r w:rsidR="00E64304" w:rsidRPr="006F15A4">
          <w:rPr>
            <w:rStyle w:val="cf31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en-GB"/>
          </w:rPr>
          <w:t>määrusega</w:t>
        </w:r>
      </w:ins>
      <w:commentRangeEnd w:id="9"/>
      <w:ins w:id="10" w:author="Helen Uustalu" w:date="2024-01-05T09:50:00Z">
        <w:r w:rsidR="00E64304">
          <w:rPr>
            <w:rStyle w:val="Kommentaariviide"/>
          </w:rPr>
          <w:commentReference w:id="9"/>
        </w:r>
      </w:ins>
      <w:r w:rsidRPr="006F15A4">
        <w:rPr>
          <w:rStyle w:val="cf01"/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.</w:t>
      </w:r>
      <w:r w:rsidR="004A3355" w:rsidRPr="006F15A4">
        <w:rPr>
          <w:rStyle w:val="cf01"/>
          <w:rFonts w:ascii="Times New Roman" w:eastAsia="Times New Roman" w:hAnsi="Times New Roman" w:cs="Times New Roman"/>
          <w:color w:val="000000" w:themeColor="text1"/>
          <w:sz w:val="24"/>
          <w:szCs w:val="24"/>
          <w:lang w:eastAsia="en-GB"/>
        </w:rPr>
        <w:t>“;</w:t>
      </w:r>
    </w:p>
    <w:p w14:paraId="74C2FCEB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E3F2C9" w14:textId="20F129FE" w:rsidR="00F86691" w:rsidRPr="006F15A4" w:rsidRDefault="009619E3" w:rsidP="00D87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r w:rsidR="00F86691" w:rsidRPr="006F15A4">
        <w:rPr>
          <w:rFonts w:ascii="Times New Roman" w:eastAsia="Times New Roman" w:hAnsi="Times New Roman" w:cs="Times New Roman"/>
          <w:b/>
          <w:bCs/>
          <w:sz w:val="24"/>
          <w:szCs w:val="24"/>
        </w:rPr>
        <w:t>)</w:t>
      </w:r>
      <w:r w:rsidR="00F86691" w:rsidRPr="006F15A4">
        <w:rPr>
          <w:rFonts w:ascii="Times New Roman" w:eastAsia="Times New Roman" w:hAnsi="Times New Roman" w:cs="Times New Roman"/>
          <w:sz w:val="24"/>
          <w:szCs w:val="24"/>
        </w:rPr>
        <w:t xml:space="preserve"> seaduse 2. peatükki täiendatakse 2</w:t>
      </w:r>
      <w:r w:rsidR="00F86691" w:rsidRPr="006F15A4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="00F86691" w:rsidRPr="006F15A4">
        <w:rPr>
          <w:rFonts w:ascii="Times New Roman" w:eastAsia="Times New Roman" w:hAnsi="Times New Roman" w:cs="Times New Roman"/>
          <w:sz w:val="24"/>
          <w:szCs w:val="24"/>
        </w:rPr>
        <w:t>. jaoga järgmises sõnastuses:</w:t>
      </w:r>
    </w:p>
    <w:p w14:paraId="4EE5CD81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09A873" w14:textId="77777777" w:rsidR="00F86691" w:rsidRPr="006F15A4" w:rsidRDefault="00F86691" w:rsidP="00D87E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15A4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6F15A4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Pr="006F15A4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F15A4">
        <w:rPr>
          <w:rFonts w:ascii="Times New Roman" w:eastAsia="Times New Roman" w:hAnsi="Times New Roman" w:cs="Times New Roman"/>
          <w:b/>
          <w:bCs/>
          <w:sz w:val="24"/>
          <w:szCs w:val="24"/>
        </w:rPr>
        <w:t>. jagu</w:t>
      </w:r>
    </w:p>
    <w:p w14:paraId="4A9034C5" w14:textId="77777777" w:rsidR="00F86691" w:rsidRPr="006F15A4" w:rsidRDefault="00F86691" w:rsidP="00D87E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F15A4">
        <w:rPr>
          <w:rFonts w:ascii="Times New Roman" w:eastAsia="Times New Roman" w:hAnsi="Times New Roman" w:cs="Times New Roman"/>
          <w:b/>
          <w:bCs/>
          <w:sz w:val="24"/>
          <w:szCs w:val="24"/>
        </w:rPr>
        <w:t>Tervisekeskus</w:t>
      </w:r>
    </w:p>
    <w:p w14:paraId="1945401C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0B94426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1" w:name="_Hlk152577965"/>
      <w:r w:rsidRPr="006F15A4">
        <w:rPr>
          <w:rFonts w:ascii="Times New Roman" w:eastAsia="Times New Roman" w:hAnsi="Times New Roman" w:cs="Times New Roman"/>
          <w:b/>
          <w:bCs/>
          <w:sz w:val="24"/>
          <w:szCs w:val="24"/>
        </w:rPr>
        <w:t>§ 15</w:t>
      </w:r>
      <w:r w:rsidRPr="006F15A4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F15A4">
        <w:rPr>
          <w:rFonts w:ascii="Times New Roman" w:eastAsia="Times New Roman" w:hAnsi="Times New Roman" w:cs="Times New Roman"/>
          <w:b/>
          <w:bCs/>
          <w:sz w:val="24"/>
          <w:szCs w:val="24"/>
        </w:rPr>
        <w:t>. Tervisekeskuse mõiste</w:t>
      </w:r>
    </w:p>
    <w:p w14:paraId="2E780E58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CB03B6" w14:textId="5F1E022F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eastAsia="Times New Roman" w:hAnsi="Times New Roman" w:cs="Times New Roman"/>
          <w:sz w:val="24"/>
          <w:szCs w:val="24"/>
        </w:rPr>
        <w:t xml:space="preserve">(1) </w:t>
      </w:r>
      <w:bookmarkStart w:id="12" w:name="_Hlk153414167"/>
      <w:r w:rsidRPr="006F15A4">
        <w:rPr>
          <w:rFonts w:ascii="Times New Roman" w:eastAsia="Times New Roman" w:hAnsi="Times New Roman" w:cs="Times New Roman"/>
          <w:sz w:val="24"/>
          <w:szCs w:val="24"/>
        </w:rPr>
        <w:t>Tervisekeskuse moodustavad</w:t>
      </w:r>
      <w:r w:rsidRPr="006F15A4" w:rsidDel="00BA46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F15A4">
        <w:rPr>
          <w:rFonts w:ascii="Times New Roman" w:eastAsia="Times New Roman" w:hAnsi="Times New Roman" w:cs="Times New Roman"/>
          <w:sz w:val="24"/>
          <w:szCs w:val="24"/>
        </w:rPr>
        <w:t xml:space="preserve">samas taristus ühiselt </w:t>
      </w:r>
      <w:r w:rsidR="00033047">
        <w:rPr>
          <w:rFonts w:ascii="Times New Roman" w:eastAsia="Times New Roman" w:hAnsi="Times New Roman" w:cs="Times New Roman"/>
          <w:sz w:val="24"/>
          <w:szCs w:val="24"/>
        </w:rPr>
        <w:t>pere</w:t>
      </w:r>
      <w:r w:rsidRPr="006F15A4">
        <w:rPr>
          <w:rFonts w:ascii="Times New Roman" w:eastAsia="Times New Roman" w:hAnsi="Times New Roman" w:cs="Times New Roman"/>
          <w:sz w:val="24"/>
          <w:szCs w:val="24"/>
        </w:rPr>
        <w:t xml:space="preserve">arstiabi, iseseisvat ämmaemandusabi, füsioteraapiat ja koduõendusteenust osutavad isikud. </w:t>
      </w:r>
      <w:bookmarkEnd w:id="12"/>
      <w:r w:rsidRPr="006F15A4">
        <w:rPr>
          <w:rFonts w:ascii="Times New Roman" w:eastAsia="Times New Roman" w:hAnsi="Times New Roman" w:cs="Times New Roman"/>
          <w:sz w:val="24"/>
          <w:szCs w:val="24"/>
        </w:rPr>
        <w:t>Tervisekeskuse võib moodustada ka üks juriidiline isik, kes pakub kõik</w:t>
      </w:r>
      <w:r w:rsidRPr="006F15A4">
        <w:rPr>
          <w:rFonts w:ascii="Times New Roman" w:hAnsi="Times New Roman" w:cs="Times New Roman"/>
          <w:sz w:val="24"/>
          <w:szCs w:val="24"/>
        </w:rPr>
        <w:t>i eelnimetatud teenuseid.</w:t>
      </w:r>
    </w:p>
    <w:p w14:paraId="5D5A2A5E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183C67" w14:textId="77BD689D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 xml:space="preserve">(2) Tervisekeskuse osaks loetakse tervisekeskuses tegutseva </w:t>
      </w:r>
      <w:r w:rsidR="006F15A4">
        <w:rPr>
          <w:rFonts w:ascii="Times New Roman" w:hAnsi="Times New Roman" w:cs="Times New Roman"/>
          <w:sz w:val="24"/>
          <w:szCs w:val="24"/>
        </w:rPr>
        <w:t>perearstiabi</w:t>
      </w:r>
      <w:r w:rsidRPr="006F15A4">
        <w:rPr>
          <w:rFonts w:ascii="Times New Roman" w:hAnsi="Times New Roman" w:cs="Times New Roman"/>
          <w:sz w:val="24"/>
          <w:szCs w:val="24"/>
        </w:rPr>
        <w:t xml:space="preserve"> osutaja tegevusloal kajastuv tervisekeskuse asukohast erinev tegevuskoht. </w:t>
      </w:r>
    </w:p>
    <w:p w14:paraId="27D2169C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BA1452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>(3) Tervisekeskuse liigid ja nõuded</w:t>
      </w:r>
      <w:r w:rsidRPr="006F15A4" w:rsidDel="00EC10A3">
        <w:rPr>
          <w:rFonts w:ascii="Times New Roman" w:hAnsi="Times New Roman" w:cs="Times New Roman"/>
          <w:sz w:val="24"/>
          <w:szCs w:val="24"/>
        </w:rPr>
        <w:t xml:space="preserve"> </w:t>
      </w:r>
      <w:r w:rsidRPr="006F15A4">
        <w:rPr>
          <w:rFonts w:ascii="Times New Roman" w:hAnsi="Times New Roman" w:cs="Times New Roman"/>
          <w:sz w:val="24"/>
          <w:szCs w:val="24"/>
        </w:rPr>
        <w:t>tervisekeskuse liikidele kehtestab valdkonna eest vastutav minister määrusega.“;</w:t>
      </w:r>
    </w:p>
    <w:bookmarkEnd w:id="11"/>
    <w:p w14:paraId="16A6D98B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618500" w14:textId="1DA9513B" w:rsidR="00F86691" w:rsidRPr="006F15A4" w:rsidRDefault="009619E3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F86691" w:rsidRPr="006F15A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86691" w:rsidRPr="006F15A4">
        <w:rPr>
          <w:rFonts w:ascii="Times New Roman" w:hAnsi="Times New Roman" w:cs="Times New Roman"/>
          <w:sz w:val="24"/>
          <w:szCs w:val="24"/>
        </w:rPr>
        <w:t xml:space="preserve"> paragrahvi 57 lõige 3</w:t>
      </w:r>
      <w:r w:rsidR="00F86691" w:rsidRPr="006F15A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F86691" w:rsidRPr="006F15A4">
        <w:rPr>
          <w:rFonts w:ascii="Times New Roman" w:hAnsi="Times New Roman" w:cs="Times New Roman"/>
          <w:sz w:val="24"/>
          <w:szCs w:val="24"/>
        </w:rPr>
        <w:t xml:space="preserve"> muudetakse ja sõnastatakse järgmiselt:</w:t>
      </w:r>
    </w:p>
    <w:p w14:paraId="1D3822AD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96F9E1" w14:textId="192A22F0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>„(3</w:t>
      </w:r>
      <w:r w:rsidRPr="006F15A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F15A4">
        <w:rPr>
          <w:rFonts w:ascii="Times New Roman" w:hAnsi="Times New Roman" w:cs="Times New Roman"/>
          <w:sz w:val="24"/>
          <w:szCs w:val="24"/>
        </w:rPr>
        <w:t xml:space="preserve">) Käesoleva paragrahvi lõikes 3 sätestatud juhul võib perearsti nimistusse kuuluvaid isikuid teenindada </w:t>
      </w:r>
      <w:r w:rsidR="00360D35" w:rsidRPr="006F15A4">
        <w:rPr>
          <w:rFonts w:ascii="Times New Roman" w:hAnsi="Times New Roman" w:cs="Times New Roman"/>
          <w:sz w:val="24"/>
          <w:szCs w:val="24"/>
        </w:rPr>
        <w:t>perearstiabi</w:t>
      </w:r>
      <w:r w:rsidRPr="006F15A4">
        <w:rPr>
          <w:rFonts w:ascii="Times New Roman" w:hAnsi="Times New Roman" w:cs="Times New Roman"/>
          <w:sz w:val="24"/>
          <w:szCs w:val="24"/>
        </w:rPr>
        <w:t xml:space="preserve"> tegevusluba omav isik Tervisekassa otsuse alusel:</w:t>
      </w:r>
    </w:p>
    <w:p w14:paraId="73FCD499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>1) tervisekeskuses;</w:t>
      </w:r>
    </w:p>
    <w:p w14:paraId="4574E3B3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>2) tervisekeskuse väliselt, kui avaliku konkursi korras ei ole võimalik</w:t>
      </w:r>
      <w:r w:rsidRPr="006F15A4" w:rsidDel="006332B9">
        <w:rPr>
          <w:rFonts w:ascii="Times New Roman" w:hAnsi="Times New Roman" w:cs="Times New Roman"/>
          <w:sz w:val="24"/>
          <w:szCs w:val="24"/>
        </w:rPr>
        <w:t xml:space="preserve"> </w:t>
      </w:r>
      <w:r w:rsidRPr="006F15A4">
        <w:rPr>
          <w:rFonts w:ascii="Times New Roman" w:hAnsi="Times New Roman" w:cs="Times New Roman"/>
          <w:sz w:val="24"/>
          <w:szCs w:val="24"/>
        </w:rPr>
        <w:t>perearsti kohta täita ja nimistule ei ole võimalik leida asendajat arsti ega tervisekeskuse näol.“;</w:t>
      </w:r>
    </w:p>
    <w:p w14:paraId="30501615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6BE51F" w14:textId="5F02CE64" w:rsidR="00F86691" w:rsidRPr="006F15A4" w:rsidRDefault="009619E3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F86691" w:rsidRPr="006F15A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86691" w:rsidRPr="006F15A4">
        <w:rPr>
          <w:rFonts w:ascii="Times New Roman" w:hAnsi="Times New Roman" w:cs="Times New Roman"/>
          <w:sz w:val="24"/>
          <w:szCs w:val="24"/>
        </w:rPr>
        <w:t xml:space="preserve"> paragrahvi 57 lõiget 3</w:t>
      </w:r>
      <w:r w:rsidR="00F86691" w:rsidRPr="006F15A4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="00F86691" w:rsidRPr="006F15A4">
        <w:rPr>
          <w:rFonts w:ascii="Times New Roman" w:hAnsi="Times New Roman" w:cs="Times New Roman"/>
          <w:sz w:val="24"/>
          <w:szCs w:val="24"/>
        </w:rPr>
        <w:t xml:space="preserve"> täiendatakse pärast sõna „</w:t>
      </w:r>
      <w:commentRangeStart w:id="13"/>
      <w:r w:rsidR="00F86691" w:rsidRPr="006F15A4">
        <w:rPr>
          <w:rFonts w:ascii="Times New Roman" w:hAnsi="Times New Roman" w:cs="Times New Roman"/>
          <w:sz w:val="24"/>
          <w:szCs w:val="24"/>
        </w:rPr>
        <w:t>aasta</w:t>
      </w:r>
      <w:commentRangeEnd w:id="13"/>
      <w:r w:rsidR="00CD15F2">
        <w:rPr>
          <w:rStyle w:val="Kommentaariviide"/>
        </w:rPr>
        <w:commentReference w:id="13"/>
      </w:r>
      <w:r w:rsidR="00F86691" w:rsidRPr="006F15A4">
        <w:rPr>
          <w:rFonts w:ascii="Times New Roman" w:hAnsi="Times New Roman" w:cs="Times New Roman"/>
          <w:sz w:val="24"/>
          <w:szCs w:val="24"/>
        </w:rPr>
        <w:t xml:space="preserve">“ tekstiosaga „või </w:t>
      </w:r>
      <w:del w:id="14" w:author="Helen Uustalu" w:date="2024-01-05T10:00:00Z">
        <w:r w:rsidR="00F86691" w:rsidRPr="006F15A4" w:rsidDel="00CD15F2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F86691" w:rsidRPr="006F15A4">
        <w:rPr>
          <w:rFonts w:ascii="Times New Roman" w:hAnsi="Times New Roman" w:cs="Times New Roman"/>
          <w:sz w:val="24"/>
          <w:szCs w:val="24"/>
        </w:rPr>
        <w:t>kui avaliku konkursi korras ei ole võimalik perearsti kohta täita ja see on vajalik, arvestades tervishoiu strateegilisi suundasid, võib pikaajaline asendamine kesta kuni viis aastat.“;</w:t>
      </w:r>
    </w:p>
    <w:p w14:paraId="27481AD2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69C872" w14:textId="53CFD469" w:rsidR="00F86691" w:rsidRPr="006F15A4" w:rsidRDefault="009619E3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F86691" w:rsidRPr="006F15A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86691" w:rsidRPr="006F15A4">
        <w:rPr>
          <w:rFonts w:ascii="Times New Roman" w:hAnsi="Times New Roman" w:cs="Times New Roman"/>
          <w:sz w:val="24"/>
          <w:szCs w:val="24"/>
        </w:rPr>
        <w:t xml:space="preserve"> seadust täiendatakse §-dega 72</w:t>
      </w:r>
      <w:r w:rsidR="00635C02">
        <w:rPr>
          <w:rFonts w:ascii="Times New Roman" w:hAnsi="Times New Roman" w:cs="Times New Roman"/>
          <w:sz w:val="24"/>
          <w:szCs w:val="24"/>
          <w:vertAlign w:val="superscript"/>
        </w:rPr>
        <w:t>9</w:t>
      </w:r>
      <w:r w:rsidR="00F86691" w:rsidRPr="006F15A4">
        <w:rPr>
          <w:rFonts w:ascii="Times New Roman" w:hAnsi="Times New Roman" w:cs="Times New Roman"/>
          <w:sz w:val="24"/>
          <w:szCs w:val="24"/>
        </w:rPr>
        <w:t xml:space="preserve"> ja 72</w:t>
      </w:r>
      <w:r w:rsidR="00635C02">
        <w:rPr>
          <w:rFonts w:ascii="Times New Roman" w:hAnsi="Times New Roman" w:cs="Times New Roman"/>
          <w:sz w:val="24"/>
          <w:szCs w:val="24"/>
          <w:vertAlign w:val="superscript"/>
        </w:rPr>
        <w:t>10</w:t>
      </w:r>
      <w:r w:rsidR="00F86691" w:rsidRPr="006F15A4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7A3B87F7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DC04AB" w14:textId="2B1F0DFC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commentRangeStart w:id="15"/>
      <w:r w:rsidRPr="006F15A4">
        <w:rPr>
          <w:rFonts w:ascii="Times New Roman" w:hAnsi="Times New Roman" w:cs="Times New Roman"/>
          <w:sz w:val="24"/>
          <w:szCs w:val="24"/>
        </w:rPr>
        <w:t>„</w:t>
      </w:r>
      <w:r w:rsidRPr="006F15A4">
        <w:rPr>
          <w:rFonts w:ascii="Times New Roman" w:hAnsi="Times New Roman" w:cs="Times New Roman"/>
          <w:b/>
          <w:bCs/>
          <w:sz w:val="24"/>
          <w:szCs w:val="24"/>
        </w:rPr>
        <w:t>§ 72</w:t>
      </w:r>
      <w:r w:rsidR="00FA2505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9</w:t>
      </w:r>
      <w:r w:rsidRPr="006F15A4">
        <w:rPr>
          <w:rFonts w:ascii="Times New Roman" w:hAnsi="Times New Roman" w:cs="Times New Roman"/>
          <w:b/>
          <w:bCs/>
          <w:sz w:val="24"/>
          <w:szCs w:val="24"/>
        </w:rPr>
        <w:t>. Nimistuväliste isikute teenindamise mõju hindamine</w:t>
      </w:r>
    </w:p>
    <w:p w14:paraId="0BABEA5E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4ACE3F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>Sotsiaalministeerium analüüsib hiljemalt 2029. aasta 1. jaanuariks käesoleva seaduse § 7 lõigetes 5 ja 6 sätestatud regulatsiooni rakendamise mõju ja tulemuslikkust ning esitab vajaduse korral ettepanekud regulatsiooni muutmiseks.</w:t>
      </w:r>
    </w:p>
    <w:p w14:paraId="19D72646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E407AB" w14:textId="59352DD8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>§ 72</w:t>
      </w:r>
      <w:r w:rsidR="00FA2505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10</w:t>
      </w:r>
      <w:r w:rsidRPr="006F15A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360D35" w:rsidRPr="006F15A4">
        <w:rPr>
          <w:rFonts w:ascii="Times New Roman" w:hAnsi="Times New Roman" w:cs="Times New Roman"/>
          <w:b/>
          <w:bCs/>
          <w:sz w:val="24"/>
          <w:szCs w:val="24"/>
        </w:rPr>
        <w:t>Perearstiabi</w:t>
      </w:r>
      <w:r w:rsidRPr="006F15A4">
        <w:rPr>
          <w:rFonts w:ascii="Times New Roman" w:hAnsi="Times New Roman" w:cs="Times New Roman"/>
          <w:b/>
          <w:bCs/>
          <w:sz w:val="24"/>
          <w:szCs w:val="24"/>
        </w:rPr>
        <w:t xml:space="preserve"> osutaja poolt nimistusse kuuluvate isikute teenindamise mõju hindamine</w:t>
      </w:r>
    </w:p>
    <w:p w14:paraId="60072CD2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4F5E51" w14:textId="54A00DB8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>Sotsiaalministeerium analüüsib hiljemalt 2029. aasta 1. jaanuariks käesoleva seaduse § 57 lõige 3</w:t>
      </w:r>
      <w:r w:rsidRPr="006F15A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F15A4">
        <w:rPr>
          <w:rFonts w:ascii="Times New Roman" w:hAnsi="Times New Roman" w:cs="Times New Roman"/>
          <w:sz w:val="24"/>
          <w:szCs w:val="24"/>
        </w:rPr>
        <w:t xml:space="preserve"> punktis 2 ja lõikes 3</w:t>
      </w:r>
      <w:r w:rsidRPr="006F15A4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6F15A4">
        <w:rPr>
          <w:rFonts w:ascii="Times New Roman" w:hAnsi="Times New Roman" w:cs="Times New Roman"/>
          <w:sz w:val="24"/>
          <w:szCs w:val="24"/>
        </w:rPr>
        <w:t xml:space="preserve"> sätestatud </w:t>
      </w:r>
      <w:r w:rsidR="00360D35" w:rsidRPr="006F15A4">
        <w:rPr>
          <w:rFonts w:ascii="Times New Roman" w:hAnsi="Times New Roman" w:cs="Times New Roman"/>
          <w:sz w:val="24"/>
          <w:szCs w:val="24"/>
        </w:rPr>
        <w:t>perearstiabi</w:t>
      </w:r>
      <w:r w:rsidRPr="006F15A4">
        <w:rPr>
          <w:rFonts w:ascii="Times New Roman" w:hAnsi="Times New Roman" w:cs="Times New Roman"/>
          <w:sz w:val="24"/>
          <w:szCs w:val="24"/>
        </w:rPr>
        <w:t xml:space="preserve"> tegevusluba omava isiku poolt tervisekeskuse väliselt perearsti nimistusse kuuluvatele isikutele asenduse korras teenuse osutamise regulatsiooni rakendamise mõju ja tulemuslikkust ning esitab vajaduse korral ettepanekud regulatsiooni muutmiseks.”. </w:t>
      </w:r>
      <w:commentRangeEnd w:id="15"/>
      <w:r w:rsidR="00B16860">
        <w:rPr>
          <w:rStyle w:val="Kommentaariviide"/>
        </w:rPr>
        <w:commentReference w:id="15"/>
      </w:r>
    </w:p>
    <w:p w14:paraId="4ACEAF38" w14:textId="412AFDF6" w:rsidR="002A5598" w:rsidRPr="006F15A4" w:rsidRDefault="002A5598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C80931" w14:textId="0F0353D8" w:rsidR="00906DAF" w:rsidRPr="006F15A4" w:rsidRDefault="007F18CF" w:rsidP="00D87E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bookmarkStart w:id="16" w:name="_Hlk153410233"/>
      <w:r w:rsidR="00FC697E" w:rsidRPr="006F15A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6F15A4">
        <w:rPr>
          <w:rFonts w:ascii="Times New Roman" w:hAnsi="Times New Roman" w:cs="Times New Roman"/>
          <w:b/>
          <w:bCs/>
          <w:sz w:val="24"/>
          <w:szCs w:val="24"/>
        </w:rPr>
        <w:t>. Alkoholi-, tubaka-, kütuse- ja elektriaktsiisi seadus</w:t>
      </w:r>
      <w:bookmarkEnd w:id="16"/>
      <w:r w:rsidRPr="006F15A4">
        <w:rPr>
          <w:rFonts w:ascii="Times New Roman" w:hAnsi="Times New Roman" w:cs="Times New Roman"/>
          <w:b/>
          <w:bCs/>
          <w:sz w:val="24"/>
          <w:szCs w:val="24"/>
        </w:rPr>
        <w:t>e muutmine</w:t>
      </w:r>
    </w:p>
    <w:p w14:paraId="5BE79408" w14:textId="77777777" w:rsidR="007F18CF" w:rsidRPr="006F15A4" w:rsidRDefault="007F18CF" w:rsidP="00D87E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547BFEB" w14:textId="0B302AB5" w:rsidR="007F18CF" w:rsidRPr="006F15A4" w:rsidRDefault="00226DDA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 xml:space="preserve">Alkoholi-, tubaka-, kütuse- ja elektriaktsiisi seaduses </w:t>
      </w:r>
      <w:r w:rsidR="009622D5" w:rsidRPr="006F15A4">
        <w:rPr>
          <w:rFonts w:ascii="Times New Roman" w:hAnsi="Times New Roman" w:cs="Times New Roman"/>
          <w:sz w:val="24"/>
          <w:szCs w:val="24"/>
        </w:rPr>
        <w:t>asendatakse</w:t>
      </w:r>
      <w:r w:rsidRPr="006F15A4">
        <w:rPr>
          <w:rFonts w:ascii="Times New Roman" w:hAnsi="Times New Roman" w:cs="Times New Roman"/>
          <w:sz w:val="24"/>
          <w:szCs w:val="24"/>
        </w:rPr>
        <w:t xml:space="preserve"> § </w:t>
      </w:r>
      <w:r w:rsidR="00CC3049" w:rsidRPr="006F15A4">
        <w:rPr>
          <w:rFonts w:ascii="Times New Roman" w:hAnsi="Times New Roman" w:cs="Times New Roman"/>
          <w:sz w:val="24"/>
          <w:szCs w:val="24"/>
        </w:rPr>
        <w:t xml:space="preserve">50 </w:t>
      </w:r>
      <w:r w:rsidR="009622D5" w:rsidRPr="006F15A4">
        <w:rPr>
          <w:rFonts w:ascii="Times New Roman" w:hAnsi="Times New Roman" w:cs="Times New Roman"/>
          <w:sz w:val="24"/>
          <w:szCs w:val="24"/>
        </w:rPr>
        <w:t xml:space="preserve">lõike </w:t>
      </w:r>
      <w:r w:rsidR="008D23A3" w:rsidRPr="006F15A4">
        <w:rPr>
          <w:rFonts w:ascii="Times New Roman" w:hAnsi="Times New Roman" w:cs="Times New Roman"/>
          <w:sz w:val="24"/>
          <w:szCs w:val="24"/>
        </w:rPr>
        <w:t xml:space="preserve">5 </w:t>
      </w:r>
      <w:r w:rsidR="009622D5" w:rsidRPr="006F15A4">
        <w:rPr>
          <w:rFonts w:ascii="Times New Roman" w:hAnsi="Times New Roman" w:cs="Times New Roman"/>
          <w:sz w:val="24"/>
          <w:szCs w:val="24"/>
        </w:rPr>
        <w:t>punkti</w:t>
      </w:r>
      <w:r w:rsidR="008D23A3" w:rsidRPr="006F15A4">
        <w:rPr>
          <w:rFonts w:ascii="Times New Roman" w:hAnsi="Times New Roman" w:cs="Times New Roman"/>
          <w:sz w:val="24"/>
          <w:szCs w:val="24"/>
        </w:rPr>
        <w:t>s</w:t>
      </w:r>
      <w:r w:rsidR="009622D5" w:rsidRPr="006F15A4">
        <w:rPr>
          <w:rFonts w:ascii="Times New Roman" w:hAnsi="Times New Roman" w:cs="Times New Roman"/>
          <w:sz w:val="24"/>
          <w:szCs w:val="24"/>
        </w:rPr>
        <w:t xml:space="preserve"> 1</w:t>
      </w:r>
      <w:r w:rsidR="008D23A3" w:rsidRPr="006F15A4">
        <w:rPr>
          <w:rFonts w:ascii="Times New Roman" w:hAnsi="Times New Roman" w:cs="Times New Roman"/>
          <w:sz w:val="24"/>
          <w:szCs w:val="24"/>
        </w:rPr>
        <w:t xml:space="preserve"> sõna „üldarstiabi“ sõnaga „perearstiabi“</w:t>
      </w:r>
      <w:r w:rsidR="007164C4" w:rsidRPr="006F15A4">
        <w:rPr>
          <w:rFonts w:ascii="Times New Roman" w:hAnsi="Times New Roman" w:cs="Times New Roman"/>
          <w:sz w:val="24"/>
          <w:szCs w:val="24"/>
        </w:rPr>
        <w:t>.</w:t>
      </w:r>
    </w:p>
    <w:p w14:paraId="5331AB9E" w14:textId="77777777" w:rsidR="007164C4" w:rsidRPr="006F15A4" w:rsidRDefault="007164C4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8A18E0" w14:textId="71EBE563" w:rsidR="007164C4" w:rsidRPr="006F15A4" w:rsidRDefault="007164C4" w:rsidP="00D87E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FC697E" w:rsidRPr="006F15A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6F15A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bookmarkStart w:id="17" w:name="_Hlk153410251"/>
      <w:r w:rsidR="00FA6573" w:rsidRPr="006F15A4">
        <w:rPr>
          <w:rFonts w:ascii="Times New Roman" w:hAnsi="Times New Roman" w:cs="Times New Roman"/>
          <w:b/>
          <w:bCs/>
          <w:sz w:val="24"/>
          <w:szCs w:val="24"/>
        </w:rPr>
        <w:t>Kaitseväe korralduse seadus</w:t>
      </w:r>
      <w:r w:rsidR="0021323D" w:rsidRPr="006F15A4">
        <w:rPr>
          <w:rFonts w:ascii="Times New Roman" w:hAnsi="Times New Roman" w:cs="Times New Roman"/>
          <w:b/>
          <w:bCs/>
          <w:sz w:val="24"/>
          <w:szCs w:val="24"/>
        </w:rPr>
        <w:t xml:space="preserve">e </w:t>
      </w:r>
      <w:bookmarkEnd w:id="17"/>
      <w:r w:rsidR="0021323D" w:rsidRPr="006F15A4">
        <w:rPr>
          <w:rFonts w:ascii="Times New Roman" w:hAnsi="Times New Roman" w:cs="Times New Roman"/>
          <w:b/>
          <w:bCs/>
          <w:sz w:val="24"/>
          <w:szCs w:val="24"/>
        </w:rPr>
        <w:t>muutmine</w:t>
      </w:r>
    </w:p>
    <w:p w14:paraId="50177342" w14:textId="77777777" w:rsidR="0021323D" w:rsidRPr="006F15A4" w:rsidRDefault="0021323D" w:rsidP="00D87E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C6DCD8C" w14:textId="7722E375" w:rsidR="00D03EF5" w:rsidRPr="006F15A4" w:rsidRDefault="0021323D" w:rsidP="00961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>Kaitseväe korralduse seaduse</w:t>
      </w:r>
      <w:r w:rsidR="009619E3">
        <w:rPr>
          <w:rFonts w:ascii="Times New Roman" w:hAnsi="Times New Roman" w:cs="Times New Roman"/>
          <w:sz w:val="24"/>
          <w:szCs w:val="24"/>
        </w:rPr>
        <w:t xml:space="preserve"> § 35</w:t>
      </w:r>
      <w:r w:rsidR="009619E3" w:rsidRPr="00AE7492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9619E3">
        <w:rPr>
          <w:rFonts w:ascii="Times New Roman" w:hAnsi="Times New Roman" w:cs="Times New Roman"/>
          <w:sz w:val="24"/>
          <w:szCs w:val="24"/>
        </w:rPr>
        <w:t xml:space="preserve"> lõikes 1 ja § 35</w:t>
      </w:r>
      <w:r w:rsidR="009619E3" w:rsidRPr="00AE749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619E3">
        <w:rPr>
          <w:rFonts w:ascii="Times New Roman" w:hAnsi="Times New Roman" w:cs="Times New Roman"/>
          <w:sz w:val="24"/>
          <w:szCs w:val="24"/>
        </w:rPr>
        <w:t xml:space="preserve"> punktis 1 asendatakse </w:t>
      </w:r>
      <w:bookmarkStart w:id="18" w:name="_Hlk153413547"/>
      <w:r w:rsidR="00331C8A" w:rsidRPr="006F15A4">
        <w:rPr>
          <w:rFonts w:ascii="Times New Roman" w:hAnsi="Times New Roman" w:cs="Times New Roman"/>
          <w:sz w:val="24"/>
          <w:szCs w:val="24"/>
        </w:rPr>
        <w:t>sõna „üldarstiabi“ sõnaga „perearstiabi“</w:t>
      </w:r>
      <w:bookmarkStart w:id="19" w:name="_Hlk140672781"/>
      <w:bookmarkEnd w:id="18"/>
      <w:r w:rsidR="00E629EE" w:rsidRPr="006F15A4">
        <w:rPr>
          <w:rFonts w:ascii="Times New Roman" w:hAnsi="Times New Roman" w:cs="Times New Roman"/>
          <w:sz w:val="24"/>
          <w:szCs w:val="24"/>
        </w:rPr>
        <w:t>.</w:t>
      </w:r>
      <w:bookmarkEnd w:id="19"/>
    </w:p>
    <w:p w14:paraId="0F321DCA" w14:textId="77777777" w:rsidR="00E629EE" w:rsidRPr="006F15A4" w:rsidRDefault="00E629EE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A90FB86" w14:textId="782AFF2B" w:rsidR="00E629EE" w:rsidRPr="006F15A4" w:rsidRDefault="00C66CBA" w:rsidP="00D87E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6F15A4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C42F24" w:rsidRPr="006F15A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bookmarkStart w:id="20" w:name="_Hlk153410260"/>
      <w:r w:rsidR="00C42F24" w:rsidRPr="006F15A4">
        <w:rPr>
          <w:rFonts w:ascii="Times New Roman" w:hAnsi="Times New Roman" w:cs="Times New Roman"/>
          <w:b/>
          <w:bCs/>
          <w:sz w:val="24"/>
          <w:szCs w:val="24"/>
        </w:rPr>
        <w:t xml:space="preserve">Küberturvalisuse seaduse </w:t>
      </w:r>
      <w:bookmarkEnd w:id="20"/>
      <w:r w:rsidR="00C42F24" w:rsidRPr="006F15A4">
        <w:rPr>
          <w:rFonts w:ascii="Times New Roman" w:hAnsi="Times New Roman" w:cs="Times New Roman"/>
          <w:b/>
          <w:bCs/>
          <w:sz w:val="24"/>
          <w:szCs w:val="24"/>
        </w:rPr>
        <w:t>muutmine</w:t>
      </w:r>
    </w:p>
    <w:p w14:paraId="20567CC8" w14:textId="77777777" w:rsidR="00C42F24" w:rsidRPr="006F15A4" w:rsidRDefault="00C42F24" w:rsidP="00D87E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886DF78" w14:textId="3F9C24C8" w:rsidR="00C42F24" w:rsidRPr="006F15A4" w:rsidRDefault="00C42F24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>Küberturvalisuse seaduse § 3 lõike 1 punktis 7 asendatakse sõna „üldarstiabi“ sõnaga „perearstiabi“.</w:t>
      </w:r>
    </w:p>
    <w:p w14:paraId="47D2BB06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328A18" w14:textId="01322088" w:rsidR="00AB4654" w:rsidRPr="006F15A4" w:rsidRDefault="00AB4654" w:rsidP="00D87E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5827DE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6F15A4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bookmarkStart w:id="21" w:name="_Hlk153410353"/>
      <w:r w:rsidRPr="006F15A4">
        <w:rPr>
          <w:rFonts w:ascii="Times New Roman" w:hAnsi="Times New Roman" w:cs="Times New Roman"/>
          <w:b/>
          <w:bCs/>
          <w:sz w:val="24"/>
          <w:szCs w:val="24"/>
        </w:rPr>
        <w:t xml:space="preserve">Ravikindlustuse seaduse </w:t>
      </w:r>
      <w:bookmarkEnd w:id="21"/>
      <w:r w:rsidRPr="006F15A4">
        <w:rPr>
          <w:rFonts w:ascii="Times New Roman" w:hAnsi="Times New Roman" w:cs="Times New Roman"/>
          <w:b/>
          <w:bCs/>
          <w:sz w:val="24"/>
          <w:szCs w:val="24"/>
        </w:rPr>
        <w:t>muutmine</w:t>
      </w:r>
    </w:p>
    <w:p w14:paraId="17EE8347" w14:textId="77777777" w:rsidR="00AB4654" w:rsidRPr="006F15A4" w:rsidRDefault="00AB4654" w:rsidP="00D87E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7CC1E19" w14:textId="337FDBFD" w:rsidR="001F1FE1" w:rsidRDefault="00CD6AFE" w:rsidP="009619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12BF">
        <w:rPr>
          <w:rFonts w:ascii="Times New Roman" w:hAnsi="Times New Roman" w:cs="Times New Roman"/>
          <w:sz w:val="24"/>
          <w:szCs w:val="24"/>
        </w:rPr>
        <w:t>Ravikindlustuse seadus</w:t>
      </w:r>
      <w:r w:rsidRPr="006F15A4">
        <w:rPr>
          <w:rFonts w:ascii="Times New Roman" w:hAnsi="Times New Roman" w:cs="Times New Roman"/>
          <w:sz w:val="24"/>
          <w:szCs w:val="24"/>
        </w:rPr>
        <w:t>e</w:t>
      </w:r>
      <w:r w:rsidR="009619E3">
        <w:rPr>
          <w:rFonts w:ascii="Times New Roman" w:hAnsi="Times New Roman" w:cs="Times New Roman"/>
          <w:sz w:val="24"/>
          <w:szCs w:val="24"/>
        </w:rPr>
        <w:t xml:space="preserve">s </w:t>
      </w:r>
      <w:r w:rsidR="004837ED" w:rsidRPr="005712BF">
        <w:rPr>
          <w:rFonts w:ascii="Times New Roman" w:hAnsi="Times New Roman" w:cs="Times New Roman"/>
          <w:sz w:val="24"/>
          <w:szCs w:val="24"/>
        </w:rPr>
        <w:t xml:space="preserve">asendatakse </w:t>
      </w:r>
      <w:r w:rsidR="009619E3">
        <w:rPr>
          <w:rFonts w:ascii="Times New Roman" w:hAnsi="Times New Roman" w:cs="Times New Roman"/>
          <w:sz w:val="24"/>
          <w:szCs w:val="24"/>
        </w:rPr>
        <w:t xml:space="preserve">läbivalt </w:t>
      </w:r>
      <w:r w:rsidR="004837ED" w:rsidRPr="005712BF">
        <w:rPr>
          <w:rFonts w:ascii="Times New Roman" w:hAnsi="Times New Roman" w:cs="Times New Roman"/>
          <w:sz w:val="24"/>
          <w:szCs w:val="24"/>
        </w:rPr>
        <w:t>sõna „üldarstiabi“ sõnaga „perearstiabi</w:t>
      </w:r>
      <w:r w:rsidR="00112787" w:rsidRPr="006F15A4">
        <w:rPr>
          <w:rFonts w:ascii="Times New Roman" w:hAnsi="Times New Roman" w:cs="Times New Roman"/>
          <w:sz w:val="24"/>
          <w:szCs w:val="24"/>
        </w:rPr>
        <w:t>“.</w:t>
      </w:r>
    </w:p>
    <w:p w14:paraId="3BB6524D" w14:textId="77777777" w:rsidR="005827DE" w:rsidRDefault="005827DE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E369E5" w14:textId="699A6A32" w:rsidR="005827DE" w:rsidRPr="006F15A4" w:rsidRDefault="005827DE" w:rsidP="00D87E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15A4">
        <w:rPr>
          <w:rFonts w:ascii="Times New Roman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6F15A4">
        <w:rPr>
          <w:rFonts w:ascii="Times New Roman" w:hAnsi="Times New Roman" w:cs="Times New Roman"/>
          <w:b/>
          <w:sz w:val="24"/>
          <w:szCs w:val="24"/>
        </w:rPr>
        <w:t>. Ravimiseaduse muutmine</w:t>
      </w:r>
    </w:p>
    <w:p w14:paraId="0162635E" w14:textId="77777777" w:rsidR="005827DE" w:rsidRPr="006F15A4" w:rsidRDefault="005827DE" w:rsidP="00D87E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68ACA37" w14:textId="77777777" w:rsidR="005827DE" w:rsidRPr="006F15A4" w:rsidRDefault="005827DE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>Ravimiseaduses tehakse järgmised muudatused:</w:t>
      </w:r>
    </w:p>
    <w:p w14:paraId="057C7B40" w14:textId="77777777" w:rsidR="005827DE" w:rsidRPr="006F15A4" w:rsidRDefault="005827DE" w:rsidP="00D87E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90E7F9" w14:textId="77777777" w:rsidR="005827DE" w:rsidRPr="006F15A4" w:rsidRDefault="005827DE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15A4">
        <w:rPr>
          <w:rFonts w:ascii="Times New Roman" w:hAnsi="Times New Roman" w:cs="Times New Roman"/>
          <w:b/>
          <w:sz w:val="24"/>
          <w:szCs w:val="24"/>
        </w:rPr>
        <w:t xml:space="preserve">1) </w:t>
      </w:r>
      <w:r w:rsidRPr="006F15A4">
        <w:rPr>
          <w:rFonts w:ascii="Times New Roman" w:hAnsi="Times New Roman" w:cs="Times New Roman"/>
          <w:bCs/>
          <w:sz w:val="24"/>
          <w:szCs w:val="24"/>
        </w:rPr>
        <w:t>paragrahvi 15 lõigetes 2 ja 4 asendatakse sõna „Sotsiaalministeerium“ sõnaga „Ravimiamet“ vastavas käändes;</w:t>
      </w:r>
    </w:p>
    <w:p w14:paraId="391FE4E5" w14:textId="77777777" w:rsidR="005827DE" w:rsidRPr="006F15A4" w:rsidRDefault="005827DE" w:rsidP="00D87E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79CE9D4" w14:textId="77777777" w:rsidR="005827DE" w:rsidRPr="006F15A4" w:rsidRDefault="005827DE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6F15A4">
        <w:rPr>
          <w:rFonts w:ascii="Times New Roman" w:hAnsi="Times New Roman" w:cs="Times New Roman"/>
          <w:sz w:val="24"/>
          <w:szCs w:val="24"/>
        </w:rPr>
        <w:t xml:space="preserve"> paragrahvi 33 lõikes 1</w:t>
      </w:r>
      <w:r w:rsidRPr="006F15A4">
        <w:rPr>
          <w:rFonts w:ascii="Times New Roman" w:hAnsi="Times New Roman" w:cs="Times New Roman"/>
          <w:sz w:val="24"/>
          <w:szCs w:val="24"/>
          <w:vertAlign w:val="superscript"/>
        </w:rPr>
        <w:t>7</w:t>
      </w:r>
      <w:r w:rsidRPr="006F15A4">
        <w:rPr>
          <w:rFonts w:ascii="Times New Roman" w:hAnsi="Times New Roman" w:cs="Times New Roman"/>
          <w:sz w:val="24"/>
          <w:szCs w:val="24"/>
        </w:rPr>
        <w:t xml:space="preserve"> asendatakse sõnad „tervishoiutöötajate riiklikus registris“ tekstiosaga „tervishoiukorralduse infosüsteemis“;</w:t>
      </w:r>
    </w:p>
    <w:p w14:paraId="79C32C2D" w14:textId="77777777" w:rsidR="005827DE" w:rsidRPr="006F15A4" w:rsidRDefault="005827DE" w:rsidP="00D87E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F82A319" w14:textId="553DA522" w:rsidR="005827DE" w:rsidRDefault="005827DE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 xml:space="preserve">3) </w:t>
      </w:r>
      <w:r w:rsidRPr="006F15A4">
        <w:rPr>
          <w:rFonts w:ascii="Times New Roman" w:hAnsi="Times New Roman" w:cs="Times New Roman"/>
          <w:sz w:val="24"/>
          <w:szCs w:val="24"/>
        </w:rPr>
        <w:t>paragrahv</w:t>
      </w:r>
      <w:ins w:id="22" w:author="Helen Uustalu" w:date="2024-01-15T15:17:00Z">
        <w:r w:rsidR="008C040A">
          <w:rPr>
            <w:rFonts w:ascii="Times New Roman" w:hAnsi="Times New Roman" w:cs="Times New Roman"/>
            <w:sz w:val="24"/>
            <w:szCs w:val="24"/>
          </w:rPr>
          <w:t>i</w:t>
        </w:r>
      </w:ins>
      <w:r w:rsidRPr="006F15A4">
        <w:rPr>
          <w:rFonts w:ascii="Times New Roman" w:hAnsi="Times New Roman" w:cs="Times New Roman"/>
          <w:sz w:val="24"/>
          <w:szCs w:val="24"/>
        </w:rPr>
        <w:t xml:space="preserve"> 43 lõiget 6 täiendatakse pärast sõna „juures“ tekstiosaga „, välja arvatud tootmisettevõtte tegevusloa omajale kuuluva ravimi hulgimüügi tegevusloa alusel tegutsevas hulgimüügi ettevõttes.“.</w:t>
      </w:r>
    </w:p>
    <w:p w14:paraId="1B82EEC8" w14:textId="77777777" w:rsidR="009A2854" w:rsidRDefault="009A2854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C422BD" w14:textId="69D5243C" w:rsidR="009A2854" w:rsidRDefault="009A2854" w:rsidP="009A285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35C02">
        <w:rPr>
          <w:rFonts w:ascii="Times New Roman" w:hAnsi="Times New Roman" w:cs="Times New Roman"/>
          <w:b/>
          <w:bCs/>
          <w:sz w:val="24"/>
          <w:szCs w:val="24"/>
        </w:rPr>
        <w:t>§ 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2854">
        <w:rPr>
          <w:rFonts w:ascii="Times New Roman" w:hAnsi="Times New Roman" w:cs="Times New Roman"/>
          <w:b/>
          <w:bCs/>
          <w:sz w:val="24"/>
          <w:szCs w:val="24"/>
        </w:rPr>
        <w:t>Ravimiseaduse ja tervishoiuteenuste korraldamise seaduse muutmise seadus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Pr="009A2854">
        <w:rPr>
          <w:rFonts w:ascii="Times New Roman" w:hAnsi="Times New Roman" w:cs="Times New Roman"/>
          <w:b/>
          <w:bCs/>
          <w:sz w:val="24"/>
          <w:szCs w:val="24"/>
        </w:rPr>
        <w:t xml:space="preserve"> (lähtetoetused)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muutmine</w:t>
      </w:r>
    </w:p>
    <w:p w14:paraId="6D9AB13F" w14:textId="77777777" w:rsidR="009A2854" w:rsidRDefault="009A2854" w:rsidP="009A285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388ABA" w14:textId="4C62AF9B" w:rsidR="009A2854" w:rsidRPr="009A2854" w:rsidRDefault="009A2854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35C02">
        <w:rPr>
          <w:rFonts w:ascii="Times New Roman" w:hAnsi="Times New Roman" w:cs="Times New Roman"/>
          <w:sz w:val="24"/>
          <w:szCs w:val="24"/>
        </w:rPr>
        <w:t xml:space="preserve">Ravimiseaduse ja tervishoiuteenuste korraldamise seaduse muutmise seaduse (lähtetoetused) </w:t>
      </w:r>
      <w:ins w:id="23" w:author="Helen Uustalu" w:date="2024-01-05T10:32:00Z">
        <w:r w:rsidR="00DA4AC2">
          <w:rPr>
            <w:rFonts w:ascii="Times New Roman" w:hAnsi="Times New Roman" w:cs="Times New Roman"/>
            <w:sz w:val="24"/>
            <w:szCs w:val="24"/>
          </w:rPr>
          <w:t>(</w:t>
        </w:r>
      </w:ins>
      <w:r w:rsidRPr="00635C02">
        <w:rPr>
          <w:rFonts w:ascii="Times New Roman" w:hAnsi="Times New Roman" w:cs="Times New Roman"/>
          <w:sz w:val="24"/>
          <w:szCs w:val="24"/>
        </w:rPr>
        <w:t>RT I, 15.12.2023, 1</w:t>
      </w:r>
      <w:ins w:id="24" w:author="Helen Uustalu" w:date="2024-01-05T10:32:00Z">
        <w:r w:rsidR="00DA4AC2">
          <w:rPr>
            <w:rFonts w:ascii="Times New Roman" w:hAnsi="Times New Roman" w:cs="Times New Roman"/>
            <w:sz w:val="24"/>
            <w:szCs w:val="24"/>
          </w:rPr>
          <w:t>)</w:t>
        </w:r>
      </w:ins>
      <w:r w:rsidRPr="00635C02">
        <w:rPr>
          <w:rFonts w:ascii="Times New Roman" w:hAnsi="Times New Roman" w:cs="Times New Roman"/>
          <w:sz w:val="24"/>
          <w:szCs w:val="24"/>
        </w:rPr>
        <w:t xml:space="preserve"> § 2 punktis 3 asendatakse sõna „üldarstiabi“ sõnaga „per</w:t>
      </w:r>
      <w:r w:rsidR="00635C02">
        <w:rPr>
          <w:rFonts w:ascii="Times New Roman" w:hAnsi="Times New Roman" w:cs="Times New Roman"/>
          <w:sz w:val="24"/>
          <w:szCs w:val="24"/>
        </w:rPr>
        <w:t>e</w:t>
      </w:r>
      <w:r w:rsidRPr="00635C02">
        <w:rPr>
          <w:rFonts w:ascii="Times New Roman" w:hAnsi="Times New Roman" w:cs="Times New Roman"/>
          <w:sz w:val="24"/>
          <w:szCs w:val="24"/>
        </w:rPr>
        <w:t>arstiabi“.</w:t>
      </w:r>
    </w:p>
    <w:p w14:paraId="193F285D" w14:textId="77777777" w:rsidR="00112787" w:rsidRPr="006F15A4" w:rsidRDefault="00112787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9024D8" w14:textId="5728AD5C" w:rsidR="00112787" w:rsidRPr="006F15A4" w:rsidRDefault="00112787" w:rsidP="00D87E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9A2854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6F15A4">
        <w:rPr>
          <w:rFonts w:ascii="Times New Roman" w:hAnsi="Times New Roman" w:cs="Times New Roman"/>
          <w:b/>
          <w:bCs/>
          <w:sz w:val="24"/>
          <w:szCs w:val="24"/>
        </w:rPr>
        <w:t>. Riigilõi</w:t>
      </w:r>
      <w:r w:rsidR="0089236E" w:rsidRPr="006F15A4">
        <w:rPr>
          <w:rFonts w:ascii="Times New Roman" w:hAnsi="Times New Roman" w:cs="Times New Roman"/>
          <w:b/>
          <w:bCs/>
          <w:sz w:val="24"/>
          <w:szCs w:val="24"/>
        </w:rPr>
        <w:t>vuseaduse muutmine</w:t>
      </w:r>
    </w:p>
    <w:p w14:paraId="35E92E7E" w14:textId="77777777" w:rsidR="0089236E" w:rsidRPr="006F15A4" w:rsidRDefault="0089236E" w:rsidP="00D87E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653DF8" w14:textId="4A762256" w:rsidR="0089236E" w:rsidRPr="006F15A4" w:rsidRDefault="00113DD3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>Riigilõivuseaduses tehakse järgmised muudatused:</w:t>
      </w:r>
    </w:p>
    <w:p w14:paraId="5B922F53" w14:textId="77777777" w:rsidR="00113DD3" w:rsidRPr="006F15A4" w:rsidRDefault="00113DD3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7A7F650" w14:textId="61759F49" w:rsidR="00113DD3" w:rsidRPr="006F15A4" w:rsidRDefault="006F15A4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76F8" w:rsidRPr="006F15A4">
        <w:rPr>
          <w:rFonts w:ascii="Times New Roman" w:hAnsi="Times New Roman" w:cs="Times New Roman"/>
          <w:sz w:val="24"/>
          <w:szCs w:val="24"/>
        </w:rPr>
        <w:t>paragrahvi</w:t>
      </w:r>
      <w:r w:rsidR="00C4072D">
        <w:rPr>
          <w:rFonts w:ascii="Times New Roman" w:hAnsi="Times New Roman" w:cs="Times New Roman"/>
          <w:sz w:val="24"/>
          <w:szCs w:val="24"/>
        </w:rPr>
        <w:t>des</w:t>
      </w:r>
      <w:r w:rsidR="00DB76F8" w:rsidRPr="006F15A4">
        <w:rPr>
          <w:rFonts w:ascii="Times New Roman" w:hAnsi="Times New Roman" w:cs="Times New Roman"/>
          <w:sz w:val="24"/>
          <w:szCs w:val="24"/>
        </w:rPr>
        <w:t xml:space="preserve"> </w:t>
      </w:r>
      <w:r w:rsidR="00431CE9" w:rsidRPr="006F15A4">
        <w:rPr>
          <w:rFonts w:ascii="Times New Roman" w:hAnsi="Times New Roman" w:cs="Times New Roman"/>
          <w:sz w:val="24"/>
          <w:szCs w:val="24"/>
        </w:rPr>
        <w:t>287</w:t>
      </w:r>
      <w:r w:rsidR="00C4072D">
        <w:rPr>
          <w:rFonts w:ascii="Times New Roman" w:hAnsi="Times New Roman" w:cs="Times New Roman"/>
          <w:sz w:val="24"/>
          <w:szCs w:val="24"/>
        </w:rPr>
        <w:t xml:space="preserve"> ja 288</w:t>
      </w:r>
      <w:r w:rsidR="00B178E4" w:rsidRPr="006F15A4">
        <w:rPr>
          <w:rFonts w:ascii="Times New Roman" w:hAnsi="Times New Roman" w:cs="Times New Roman"/>
          <w:sz w:val="24"/>
          <w:szCs w:val="24"/>
        </w:rPr>
        <w:t xml:space="preserve"> </w:t>
      </w:r>
      <w:r w:rsidR="00CB67CC" w:rsidRPr="006F15A4">
        <w:rPr>
          <w:rFonts w:ascii="Times New Roman" w:hAnsi="Times New Roman" w:cs="Times New Roman"/>
          <w:sz w:val="24"/>
          <w:szCs w:val="24"/>
        </w:rPr>
        <w:t xml:space="preserve">asendatakse </w:t>
      </w:r>
      <w:r w:rsidR="00C4072D">
        <w:rPr>
          <w:rFonts w:ascii="Times New Roman" w:hAnsi="Times New Roman" w:cs="Times New Roman"/>
          <w:sz w:val="24"/>
          <w:szCs w:val="24"/>
        </w:rPr>
        <w:t xml:space="preserve">läbivalt </w:t>
      </w:r>
      <w:r w:rsidR="00CB67CC" w:rsidRPr="006F15A4">
        <w:rPr>
          <w:rFonts w:ascii="Times New Roman" w:hAnsi="Times New Roman" w:cs="Times New Roman"/>
          <w:sz w:val="24"/>
          <w:szCs w:val="24"/>
        </w:rPr>
        <w:t>sõna „üldarstiabi“ sõnaga „perearstiabi“;</w:t>
      </w:r>
    </w:p>
    <w:p w14:paraId="6E36771B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F275443" w14:textId="5C107EDE" w:rsidR="00F86691" w:rsidRPr="006F15A4" w:rsidRDefault="00FC697E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86691" w:rsidRPr="006F15A4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="00F86691" w:rsidRPr="006F15A4">
        <w:rPr>
          <w:rFonts w:ascii="Times New Roman" w:hAnsi="Times New Roman" w:cs="Times New Roman"/>
          <w:sz w:val="24"/>
          <w:szCs w:val="24"/>
        </w:rPr>
        <w:t xml:space="preserve"> </w:t>
      </w:r>
      <w:del w:id="25" w:author="Helen Uustalu" w:date="2024-01-05T10:34:00Z">
        <w:r w:rsidR="00F86691" w:rsidRPr="006F15A4" w:rsidDel="00166689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F86691" w:rsidRPr="006F15A4">
        <w:rPr>
          <w:rFonts w:ascii="Times New Roman" w:hAnsi="Times New Roman" w:cs="Times New Roman"/>
          <w:sz w:val="24"/>
          <w:szCs w:val="24"/>
        </w:rPr>
        <w:t>paragrahvi 287 täiendatakse lõikega 5 järgmises sõnastuses:</w:t>
      </w:r>
    </w:p>
    <w:p w14:paraId="12D8670F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2F66053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>„(5) Iseseisvalt füsioteraapia, iseseisvalt logopeedilise ravi või iseseisvalt psühholoogilise ravi osutamise tegevusloa taotluse läbivaatamise eest tasutakse riigilõivu 145 eurot iga tegevuskoha kohta eraldi.“;</w:t>
      </w:r>
    </w:p>
    <w:p w14:paraId="3A3FA55B" w14:textId="77777777" w:rsidR="00CB67CC" w:rsidRPr="006F15A4" w:rsidRDefault="00CB67CC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B5D4C9" w14:textId="3808A72A" w:rsidR="00F86691" w:rsidRPr="006F15A4" w:rsidRDefault="00FC697E" w:rsidP="00C407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CB67CC" w:rsidRPr="006F15A4">
        <w:rPr>
          <w:rFonts w:ascii="Times New Roman" w:hAnsi="Times New Roman" w:cs="Times New Roman"/>
          <w:b/>
          <w:bCs/>
          <w:sz w:val="24"/>
          <w:szCs w:val="24"/>
        </w:rPr>
        <w:t xml:space="preserve">) </w:t>
      </w:r>
      <w:r w:rsidR="00F86691" w:rsidRPr="006F15A4">
        <w:rPr>
          <w:rFonts w:ascii="Times New Roman" w:hAnsi="Times New Roman" w:cs="Times New Roman"/>
          <w:sz w:val="24"/>
          <w:szCs w:val="24"/>
        </w:rPr>
        <w:t>seaduse 12. peatüki 3. jagu täiendatakse 8. jaotisega järgmises sõnastuses:</w:t>
      </w:r>
    </w:p>
    <w:p w14:paraId="20B1288B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76D2A59" w14:textId="77777777" w:rsidR="00F86691" w:rsidRPr="006F15A4" w:rsidRDefault="00F86691" w:rsidP="00D87E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>„</w:t>
      </w:r>
      <w:r w:rsidRPr="006F15A4">
        <w:rPr>
          <w:rFonts w:ascii="Times New Roman" w:hAnsi="Times New Roman" w:cs="Times New Roman"/>
          <w:b/>
          <w:bCs/>
          <w:sz w:val="24"/>
          <w:szCs w:val="24"/>
        </w:rPr>
        <w:t>8. jaotis</w:t>
      </w:r>
    </w:p>
    <w:p w14:paraId="41FE679B" w14:textId="77777777" w:rsidR="00F86691" w:rsidRPr="006F15A4" w:rsidRDefault="00F86691" w:rsidP="00D87E1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>Tubakaseaduse alusel tehtavad toimingud</w:t>
      </w:r>
    </w:p>
    <w:p w14:paraId="57D985E4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F25AD6" w14:textId="044CB6D6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>§ 298</w:t>
      </w:r>
      <w:r w:rsidRPr="006F15A4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4</w:t>
      </w:r>
      <w:r w:rsidRPr="006F15A4">
        <w:rPr>
          <w:rFonts w:ascii="Times New Roman" w:hAnsi="Times New Roman" w:cs="Times New Roman"/>
          <w:b/>
          <w:bCs/>
          <w:sz w:val="24"/>
          <w:szCs w:val="24"/>
        </w:rPr>
        <w:t>. Tubakatoote ja tubakatootega seonduva</w:t>
      </w:r>
      <w:r w:rsidR="00314C3F">
        <w:rPr>
          <w:rFonts w:ascii="Times New Roman" w:hAnsi="Times New Roman" w:cs="Times New Roman"/>
          <w:b/>
          <w:bCs/>
          <w:sz w:val="24"/>
          <w:szCs w:val="24"/>
        </w:rPr>
        <w:t>st</w:t>
      </w:r>
      <w:r w:rsidRPr="006F15A4">
        <w:rPr>
          <w:rFonts w:ascii="Times New Roman" w:hAnsi="Times New Roman" w:cs="Times New Roman"/>
          <w:b/>
          <w:bCs/>
          <w:sz w:val="24"/>
          <w:szCs w:val="24"/>
        </w:rPr>
        <w:t xml:space="preserve"> toote</w:t>
      </w:r>
      <w:r w:rsidR="00314C3F">
        <w:rPr>
          <w:rFonts w:ascii="Times New Roman" w:hAnsi="Times New Roman" w:cs="Times New Roman"/>
          <w:b/>
          <w:bCs/>
          <w:sz w:val="24"/>
          <w:szCs w:val="24"/>
        </w:rPr>
        <w:t>st</w:t>
      </w:r>
      <w:r w:rsidRPr="006F15A4">
        <w:rPr>
          <w:rFonts w:ascii="Times New Roman" w:hAnsi="Times New Roman" w:cs="Times New Roman"/>
          <w:b/>
          <w:bCs/>
          <w:sz w:val="24"/>
          <w:szCs w:val="24"/>
        </w:rPr>
        <w:t xml:space="preserve"> teavitamine</w:t>
      </w:r>
    </w:p>
    <w:p w14:paraId="4293A9DF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E89998" w14:textId="0E0EDE20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>(1) Tubakatoote ja tubakatootega seonduva toote teate läbivaatamise eest tasutakse riigilõivu 740 eurot.</w:t>
      </w:r>
    </w:p>
    <w:p w14:paraId="37591DEF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DE18C3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>(2) Tubakatoote ja tubakatootega seonduva toote teate muudatuse eest tasutakse riigilõivu 740 eurot.“.</w:t>
      </w:r>
    </w:p>
    <w:p w14:paraId="0CB19474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A5BAF4" w14:textId="785FE545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9A2854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6F15A4">
        <w:rPr>
          <w:rFonts w:ascii="Times New Roman" w:hAnsi="Times New Roman" w:cs="Times New Roman"/>
          <w:b/>
          <w:bCs/>
          <w:sz w:val="24"/>
          <w:szCs w:val="24"/>
        </w:rPr>
        <w:t>. Tervishoiuteenuste korraldamise seaduse muutmise ja sellega seonduvalt teiste seaduste muutmise seaduse muutmine</w:t>
      </w:r>
    </w:p>
    <w:p w14:paraId="7302223E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3E88B2D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>Tervishoiuteenuste korraldamise seaduse muutmise ja sellega seonduvalt teiste seaduste muutmise seaduse (RT I, 07.03.2023, 4) § 2 punktides 3 ja 8 ning §-s 4 asendatakse sõnad „Eesti Haigekassa“ sõnaga „Tervisekassa“ vastavas käändes.</w:t>
      </w:r>
    </w:p>
    <w:p w14:paraId="7B30117D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1BE7EF" w14:textId="43916B13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9A2854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Pr="006F15A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6F15A4">
        <w:rPr>
          <w:rFonts w:ascii="Times New Roman" w:hAnsi="Times New Roman" w:cs="Times New Roman"/>
          <w:sz w:val="24"/>
          <w:szCs w:val="24"/>
        </w:rPr>
        <w:t xml:space="preserve"> </w:t>
      </w:r>
      <w:r w:rsidRPr="006F15A4">
        <w:rPr>
          <w:rFonts w:ascii="Times New Roman" w:hAnsi="Times New Roman" w:cs="Times New Roman"/>
          <w:b/>
          <w:bCs/>
          <w:sz w:val="24"/>
          <w:szCs w:val="24"/>
        </w:rPr>
        <w:t>Tervishoiuteenuse osutaja kohustusliku vastutuskindlustuse seaduse muutmine</w:t>
      </w:r>
    </w:p>
    <w:p w14:paraId="0F9DC206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2291FF2" w14:textId="34C7E0D8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15A4">
        <w:rPr>
          <w:rFonts w:ascii="Times New Roman" w:hAnsi="Times New Roman" w:cs="Times New Roman"/>
          <w:bCs/>
          <w:sz w:val="24"/>
          <w:szCs w:val="24"/>
        </w:rPr>
        <w:t xml:space="preserve">Tervishoiuteenuse osutaja kohustusliku vastutuskindlustuse seaduses </w:t>
      </w:r>
      <w:ins w:id="26" w:author="Helen Uustalu" w:date="2024-01-05T10:46:00Z">
        <w:r w:rsidR="004D66AA">
          <w:rPr>
            <w:rFonts w:ascii="Times New Roman" w:hAnsi="Times New Roman" w:cs="Times New Roman"/>
            <w:bCs/>
            <w:sz w:val="24"/>
            <w:szCs w:val="24"/>
          </w:rPr>
          <w:t>(</w:t>
        </w:r>
      </w:ins>
      <w:r w:rsidRPr="006F15A4">
        <w:rPr>
          <w:rFonts w:ascii="Times New Roman" w:hAnsi="Times New Roman" w:cs="Times New Roman"/>
          <w:sz w:val="24"/>
          <w:szCs w:val="24"/>
        </w:rPr>
        <w:t>RT I, 20.06.2022, 83</w:t>
      </w:r>
      <w:ins w:id="27" w:author="Helen Uustalu" w:date="2024-01-05T10:46:00Z">
        <w:r w:rsidR="004D66AA">
          <w:rPr>
            <w:rFonts w:ascii="Times New Roman" w:hAnsi="Times New Roman" w:cs="Times New Roman"/>
            <w:sz w:val="24"/>
            <w:szCs w:val="24"/>
          </w:rPr>
          <w:t>)</w:t>
        </w:r>
      </w:ins>
      <w:r w:rsidRPr="006F15A4">
        <w:rPr>
          <w:rFonts w:ascii="Times New Roman" w:hAnsi="Times New Roman" w:cs="Times New Roman"/>
          <w:bCs/>
          <w:sz w:val="24"/>
          <w:szCs w:val="24"/>
        </w:rPr>
        <w:t xml:space="preserve"> tehakse järgmised muudatused:</w:t>
      </w:r>
    </w:p>
    <w:p w14:paraId="6EBB507E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30BD9DA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15A4">
        <w:rPr>
          <w:rFonts w:ascii="Times New Roman" w:hAnsi="Times New Roman" w:cs="Times New Roman"/>
          <w:b/>
          <w:sz w:val="24"/>
          <w:szCs w:val="24"/>
        </w:rPr>
        <w:t>1)</w:t>
      </w:r>
      <w:r w:rsidRPr="006F15A4">
        <w:rPr>
          <w:rFonts w:ascii="Times New Roman" w:hAnsi="Times New Roman" w:cs="Times New Roman"/>
          <w:bCs/>
          <w:sz w:val="24"/>
          <w:szCs w:val="24"/>
        </w:rPr>
        <w:t xml:space="preserve"> paragrahvi 4 lõige 3 muudetakse ja sõnastatakse järgmiselt:</w:t>
      </w:r>
    </w:p>
    <w:p w14:paraId="18B13F36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2D2CB3D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15A4">
        <w:rPr>
          <w:rFonts w:ascii="Times New Roman" w:hAnsi="Times New Roman" w:cs="Times New Roman"/>
          <w:bCs/>
          <w:sz w:val="24"/>
          <w:szCs w:val="24"/>
        </w:rPr>
        <w:t>„(3) Kindlustusandja on kohustatud vastavalt võlaõigusseaduse §-le 520 sõlmima vastutuskindlustuslepingu või muutma olemasolevat vastutuskindlustuslepingut tervishoiuteenuse osutajaga, kellel on kehtiv tegevusluba, kes taotleb Terviseametilt tegevusloa muutmist või uue tegevusloa väljastamist või kelle majandustegevuse peatamine lõpeb.“;</w:t>
      </w:r>
    </w:p>
    <w:p w14:paraId="4BCBCE15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4ADDD2F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6F15A4">
        <w:rPr>
          <w:rFonts w:ascii="Times New Roman" w:hAnsi="Times New Roman" w:cs="Times New Roman"/>
          <w:bCs/>
          <w:sz w:val="24"/>
          <w:szCs w:val="24"/>
        </w:rPr>
        <w:t xml:space="preserve"> paragrahvi 5 lõige 2 muudetakse ja sõnastatakse järgmiselt:</w:t>
      </w:r>
    </w:p>
    <w:p w14:paraId="7D0B40F1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3C75AD5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 xml:space="preserve">„(2) Tervishoiuteenuse osutaja kindlustuskohutuse täitmise tõendamiseks esitab kindlustusandja või tema volitatud isik käesoleva paragrahvi lõikes 1 nimetatud andmed </w:t>
      </w:r>
      <w:del w:id="28" w:author="Helen Uustalu" w:date="2024-01-05T11:21:00Z">
        <w:r w:rsidRPr="006F15A4" w:rsidDel="00EB7418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Pr="006F15A4">
        <w:rPr>
          <w:rFonts w:ascii="Times New Roman" w:hAnsi="Times New Roman" w:cs="Times New Roman"/>
          <w:sz w:val="24"/>
          <w:szCs w:val="24"/>
        </w:rPr>
        <w:t xml:space="preserve">infosüsteemide </w:t>
      </w:r>
      <w:r w:rsidRPr="006F15A4" w:rsidDel="007C1ED9">
        <w:rPr>
          <w:rFonts w:ascii="Times New Roman" w:hAnsi="Times New Roman" w:cs="Times New Roman"/>
          <w:sz w:val="24"/>
          <w:szCs w:val="24"/>
        </w:rPr>
        <w:t xml:space="preserve">andmevahetuskihi kaudu Terviseameti peetavasse </w:t>
      </w:r>
      <w:r w:rsidRPr="006F15A4">
        <w:rPr>
          <w:rFonts w:ascii="Times New Roman" w:hAnsi="Times New Roman" w:cs="Times New Roman"/>
          <w:sz w:val="24"/>
          <w:szCs w:val="24"/>
        </w:rPr>
        <w:t>tervishoiukorralduse infosüsteemi.“;</w:t>
      </w:r>
    </w:p>
    <w:p w14:paraId="01F46BD5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8D984AD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>3)</w:t>
      </w:r>
      <w:r w:rsidRPr="006F15A4">
        <w:rPr>
          <w:rFonts w:ascii="Times New Roman" w:hAnsi="Times New Roman" w:cs="Times New Roman"/>
          <w:bCs/>
          <w:sz w:val="24"/>
          <w:szCs w:val="24"/>
        </w:rPr>
        <w:t xml:space="preserve"> paragrahvi 34 punktid 9 ja 10 muudetakse ning sõnastatakse järgmiselt:</w:t>
      </w:r>
    </w:p>
    <w:p w14:paraId="6BC3A076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AEFC7E0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>„</w:t>
      </w:r>
      <w:r w:rsidRPr="006F15A4">
        <w:rPr>
          <w:rFonts w:ascii="Times New Roman" w:hAnsi="Times New Roman" w:cs="Times New Roman"/>
          <w:b/>
          <w:bCs/>
          <w:sz w:val="24"/>
          <w:szCs w:val="24"/>
        </w:rPr>
        <w:t>9)</w:t>
      </w:r>
      <w:r w:rsidRPr="006F15A4">
        <w:rPr>
          <w:rFonts w:ascii="Times New Roman" w:hAnsi="Times New Roman" w:cs="Times New Roman"/>
          <w:bCs/>
          <w:sz w:val="24"/>
          <w:szCs w:val="24"/>
        </w:rPr>
        <w:t xml:space="preserve"> paragrahvi 42</w:t>
      </w:r>
      <w:r w:rsidRPr="006F15A4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 w:rsidRPr="006F15A4">
        <w:rPr>
          <w:rFonts w:ascii="Times New Roman" w:hAnsi="Times New Roman" w:cs="Times New Roman"/>
          <w:bCs/>
          <w:sz w:val="24"/>
          <w:szCs w:val="24"/>
        </w:rPr>
        <w:t xml:space="preserve"> täiendatakse lõigetega 2 ja 3 järgmises sõnastuses:</w:t>
      </w:r>
    </w:p>
    <w:p w14:paraId="6BD3C3B3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6079660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15A4">
        <w:rPr>
          <w:rFonts w:ascii="Times New Roman" w:hAnsi="Times New Roman" w:cs="Times New Roman"/>
          <w:bCs/>
          <w:sz w:val="24"/>
          <w:szCs w:val="24"/>
        </w:rPr>
        <w:t>„(2) Tervishoiuteenuse osutamist võib alustada vastutuskindlustuslepingu järgse kindlustusperioodi algusest või tervishoiukorralduse infosüsteemis märgitud ajast, kui viimati nimetatu on hilisem. Käesolevas lõikes sätestatut kohaldatakse ka tegevusloa muutmise ja majandustegevuse peatamise lõppemise menetluses.</w:t>
      </w:r>
    </w:p>
    <w:p w14:paraId="5C20AD86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CADE6E9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15A4">
        <w:rPr>
          <w:rFonts w:ascii="Times New Roman" w:hAnsi="Times New Roman" w:cs="Times New Roman"/>
          <w:bCs/>
          <w:sz w:val="24"/>
          <w:szCs w:val="24"/>
        </w:rPr>
        <w:t>(3) Vastutuskindlustuslepingu järgse kindlustusperioodi muutmine ei too kaasa tegevusloa muutmist.“;</w:t>
      </w:r>
    </w:p>
    <w:p w14:paraId="668074CC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90DB58F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>10)</w:t>
      </w:r>
      <w:r w:rsidRPr="006F15A4">
        <w:rPr>
          <w:rFonts w:ascii="Times New Roman" w:hAnsi="Times New Roman" w:cs="Times New Roman"/>
          <w:bCs/>
          <w:sz w:val="24"/>
          <w:szCs w:val="24"/>
        </w:rPr>
        <w:t> seadust täiendatakse §-ga 48</w:t>
      </w:r>
      <w:r w:rsidRPr="006F15A4"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 w:rsidRPr="006F15A4">
        <w:rPr>
          <w:rFonts w:ascii="Times New Roman" w:hAnsi="Times New Roman" w:cs="Times New Roman"/>
          <w:bCs/>
          <w:sz w:val="24"/>
          <w:szCs w:val="24"/>
        </w:rPr>
        <w:t> järgmises sõnastuses:</w:t>
      </w:r>
    </w:p>
    <w:p w14:paraId="4DFB2E07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8219EC8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15A4">
        <w:rPr>
          <w:rFonts w:ascii="Times New Roman" w:hAnsi="Times New Roman" w:cs="Times New Roman"/>
          <w:bCs/>
          <w:sz w:val="24"/>
          <w:szCs w:val="24"/>
        </w:rPr>
        <w:t>„</w:t>
      </w:r>
      <w:r w:rsidRPr="006F15A4">
        <w:rPr>
          <w:rFonts w:ascii="Times New Roman" w:hAnsi="Times New Roman" w:cs="Times New Roman"/>
          <w:b/>
          <w:bCs/>
          <w:sz w:val="24"/>
          <w:szCs w:val="24"/>
        </w:rPr>
        <w:t>§ 48</w:t>
      </w:r>
      <w:r w:rsidRPr="006F15A4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 w:rsidRPr="006F15A4">
        <w:rPr>
          <w:rFonts w:ascii="Times New Roman" w:hAnsi="Times New Roman" w:cs="Times New Roman"/>
          <w:b/>
          <w:bCs/>
          <w:sz w:val="24"/>
          <w:szCs w:val="24"/>
        </w:rPr>
        <w:t>. Tegevusloa kehtetuks tunnistamine</w:t>
      </w:r>
    </w:p>
    <w:p w14:paraId="7CD52922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897EC53" w14:textId="377D31F4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>Terviseamet võib lisaks majandustegevuse seadustiku üldosa seaduses sätestatule tunnistada tegevusloa kehtetuks, kui tervishoiuteenuse osutaja ei ole täitnud tervishoiuteenuse osutaja kohustusliku vastutuskindlustuse seadusest tulenevaid kohustusi.“.</w:t>
      </w:r>
      <w:r w:rsidR="00FC697E" w:rsidRPr="006F15A4">
        <w:rPr>
          <w:rFonts w:ascii="Times New Roman" w:hAnsi="Times New Roman" w:cs="Times New Roman"/>
          <w:sz w:val="24"/>
          <w:szCs w:val="24"/>
        </w:rPr>
        <w:t>“.</w:t>
      </w:r>
    </w:p>
    <w:p w14:paraId="73FEE2E8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D499BB3" w14:textId="142284A9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15A4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6F15A4">
        <w:rPr>
          <w:rFonts w:ascii="Times New Roman" w:hAnsi="Times New Roman" w:cs="Times New Roman"/>
          <w:b/>
          <w:sz w:val="24"/>
          <w:szCs w:val="24"/>
        </w:rPr>
        <w:t>1</w:t>
      </w:r>
      <w:r w:rsidR="009A2854">
        <w:rPr>
          <w:rFonts w:ascii="Times New Roman" w:hAnsi="Times New Roman" w:cs="Times New Roman"/>
          <w:b/>
          <w:sz w:val="24"/>
          <w:szCs w:val="24"/>
        </w:rPr>
        <w:t>1</w:t>
      </w:r>
      <w:r w:rsidRPr="006F15A4">
        <w:rPr>
          <w:rFonts w:ascii="Times New Roman" w:hAnsi="Times New Roman" w:cs="Times New Roman"/>
          <w:b/>
          <w:sz w:val="24"/>
          <w:szCs w:val="24"/>
        </w:rPr>
        <w:t>. Tubakaseaduse muutmine</w:t>
      </w:r>
    </w:p>
    <w:p w14:paraId="6BE70741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0E31AA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15A4">
        <w:rPr>
          <w:rFonts w:ascii="Times New Roman" w:hAnsi="Times New Roman" w:cs="Times New Roman"/>
          <w:bCs/>
          <w:sz w:val="24"/>
          <w:szCs w:val="24"/>
        </w:rPr>
        <w:t>Tubakaseaduses tehakse järgmised muudatused:</w:t>
      </w:r>
    </w:p>
    <w:p w14:paraId="509413B5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BC4F57F" w14:textId="15B48D1C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6F15A4">
        <w:rPr>
          <w:rFonts w:ascii="Times New Roman" w:hAnsi="Times New Roman" w:cs="Times New Roman"/>
          <w:sz w:val="24"/>
          <w:szCs w:val="24"/>
        </w:rPr>
        <w:t xml:space="preserve"> paragrahvi 10 </w:t>
      </w:r>
      <w:r w:rsidRPr="006F15A4">
        <w:rPr>
          <w:rFonts w:ascii="Times New Roman" w:hAnsi="Times New Roman" w:cs="Times New Roman"/>
          <w:bCs/>
          <w:sz w:val="24"/>
          <w:szCs w:val="24"/>
        </w:rPr>
        <w:t>lõi</w:t>
      </w:r>
      <w:ins w:id="29" w:author="Helen Uustalu" w:date="2024-01-05T11:30:00Z">
        <w:r w:rsidR="00D21C1E">
          <w:rPr>
            <w:rFonts w:ascii="Times New Roman" w:hAnsi="Times New Roman" w:cs="Times New Roman"/>
            <w:bCs/>
            <w:sz w:val="24"/>
            <w:szCs w:val="24"/>
          </w:rPr>
          <w:t>k</w:t>
        </w:r>
      </w:ins>
      <w:del w:id="30" w:author="Helen Uustalu" w:date="2024-01-05T11:30:00Z">
        <w:r w:rsidRPr="006F15A4" w:rsidDel="00D21C1E">
          <w:rPr>
            <w:rFonts w:ascii="Times New Roman" w:hAnsi="Times New Roman" w:cs="Times New Roman"/>
            <w:bCs/>
            <w:sz w:val="24"/>
            <w:szCs w:val="24"/>
          </w:rPr>
          <w:delText>g</w:delText>
        </w:r>
      </w:del>
      <w:r w:rsidRPr="006F15A4">
        <w:rPr>
          <w:rFonts w:ascii="Times New Roman" w:hAnsi="Times New Roman" w:cs="Times New Roman"/>
          <w:bCs/>
          <w:sz w:val="24"/>
          <w:szCs w:val="24"/>
        </w:rPr>
        <w:t>e 1</w:t>
      </w:r>
      <w:r w:rsidRPr="006F15A4" w:rsidDel="005E7CE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F15A4">
        <w:rPr>
          <w:rFonts w:ascii="Times New Roman" w:hAnsi="Times New Roman" w:cs="Times New Roman"/>
          <w:sz w:val="24"/>
          <w:szCs w:val="24"/>
        </w:rPr>
        <w:t>sissejuhatav lauseosa muudetakse ja sõnastatakse järgmiselt:</w:t>
      </w:r>
    </w:p>
    <w:p w14:paraId="2E0AF4CF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55E83B6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15A4">
        <w:rPr>
          <w:rFonts w:ascii="Times New Roman" w:hAnsi="Times New Roman" w:cs="Times New Roman"/>
          <w:bCs/>
          <w:sz w:val="24"/>
          <w:szCs w:val="24"/>
        </w:rPr>
        <w:t>„(1) Tubakatoodete tootja või importija esitab Terviseametile enne uue või muudetud tubakatoote turuleviimist tootemarkide ja -liikide kaupa elektroonilises vormis teate andmete esitamiseks ettenähtud ühisportaali kaudu. Teade esitatakse vastavalt Euroopa Komisjoni rakendusotsuses (EL) 2015/2186, millega kehtestatakse tubakatooteid käsitleva teabe esitamise ja kättesaadavaks tegemise vorm (ELT L 312, 27.11.2015, lk 5–18), sätestatud vormile, mis sisaldab:“;</w:t>
      </w:r>
    </w:p>
    <w:p w14:paraId="45EFC724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C5779AD" w14:textId="7C0D10CB" w:rsidR="00F95FED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6F15A4">
        <w:rPr>
          <w:rFonts w:ascii="Times New Roman" w:hAnsi="Times New Roman" w:cs="Times New Roman"/>
          <w:sz w:val="24"/>
          <w:szCs w:val="24"/>
        </w:rPr>
        <w:t xml:space="preserve"> paragrahvi 10 lõike 2 </w:t>
      </w:r>
      <w:r w:rsidR="00F95FED">
        <w:rPr>
          <w:rFonts w:ascii="Times New Roman" w:hAnsi="Times New Roman" w:cs="Times New Roman"/>
          <w:sz w:val="24"/>
          <w:szCs w:val="24"/>
        </w:rPr>
        <w:t>esimene lause muudetakse ja sõnastatakse järgmiselt:</w:t>
      </w:r>
    </w:p>
    <w:p w14:paraId="307D8A3A" w14:textId="77777777" w:rsidR="00F95FED" w:rsidRDefault="00F95FED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51D048" w14:textId="3F01C216" w:rsidR="00F95FED" w:rsidRDefault="00F95FED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F95FED">
        <w:rPr>
          <w:rFonts w:ascii="Times New Roman" w:hAnsi="Times New Roman" w:cs="Times New Roman"/>
          <w:sz w:val="24"/>
          <w:szCs w:val="24"/>
        </w:rPr>
        <w:t>Käesoleva paragrahvi lõikes 1 nimetatud teatele tuleb lisada tubakatoodete tootja</w:t>
      </w:r>
      <w:r>
        <w:rPr>
          <w:rFonts w:ascii="Times New Roman" w:hAnsi="Times New Roman" w:cs="Times New Roman"/>
          <w:sz w:val="24"/>
          <w:szCs w:val="24"/>
        </w:rPr>
        <w:t>le</w:t>
      </w:r>
      <w:r w:rsidRPr="00F95FED">
        <w:rPr>
          <w:rFonts w:ascii="Times New Roman" w:hAnsi="Times New Roman" w:cs="Times New Roman"/>
          <w:sz w:val="24"/>
          <w:szCs w:val="24"/>
        </w:rPr>
        <w:t xml:space="preserve"> või importija</w:t>
      </w:r>
      <w:r>
        <w:rPr>
          <w:rFonts w:ascii="Times New Roman" w:hAnsi="Times New Roman" w:cs="Times New Roman"/>
          <w:sz w:val="24"/>
          <w:szCs w:val="24"/>
        </w:rPr>
        <w:t>le</w:t>
      </w:r>
      <w:r w:rsidRPr="00F95FED">
        <w:rPr>
          <w:rFonts w:ascii="Times New Roman" w:hAnsi="Times New Roman" w:cs="Times New Roman"/>
          <w:sz w:val="24"/>
          <w:szCs w:val="24"/>
        </w:rPr>
        <w:t xml:space="preserve"> kättesaadavad andmed tubakatoodetes kasutatavate koostisainete toksilisuse kohta nende ainete põletatud või põletamata kujul, viidates eelkõige nende tervisemõjule ning võttes arvesse nende sõltuvust tekitavat toimet ja toksilisust.</w:t>
      </w:r>
      <w:r>
        <w:rPr>
          <w:rFonts w:ascii="Times New Roman" w:hAnsi="Times New Roman" w:cs="Times New Roman"/>
          <w:sz w:val="24"/>
          <w:szCs w:val="24"/>
        </w:rPr>
        <w:t>“;</w:t>
      </w:r>
    </w:p>
    <w:p w14:paraId="0E554C7F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9644C12" w14:textId="7C3CD6DF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>3)</w:t>
      </w:r>
      <w:r w:rsidRPr="006F15A4">
        <w:rPr>
          <w:rFonts w:ascii="Times New Roman" w:hAnsi="Times New Roman" w:cs="Times New Roman"/>
          <w:sz w:val="24"/>
          <w:szCs w:val="24"/>
        </w:rPr>
        <w:t xml:space="preserve"> paragrahvi 10 </w:t>
      </w:r>
      <w:r w:rsidRPr="006F15A4">
        <w:rPr>
          <w:rFonts w:ascii="Times New Roman" w:hAnsi="Times New Roman" w:cs="Times New Roman"/>
          <w:bCs/>
          <w:sz w:val="24"/>
          <w:szCs w:val="24"/>
        </w:rPr>
        <w:t>lõigetes</w:t>
      </w:r>
      <w:r w:rsidRPr="006F15A4">
        <w:rPr>
          <w:rFonts w:ascii="Times New Roman" w:hAnsi="Times New Roman" w:cs="Times New Roman"/>
          <w:sz w:val="24"/>
          <w:szCs w:val="24"/>
        </w:rPr>
        <w:t xml:space="preserve"> 3, 5, 8 ja 9 asendatakse sõnad „tubakatooteid võõrandamiseks Eestisse toov või Eestis tubakatooteid tootev ettevõtja“ sõnadega „tubakatoodete tootja või importija“</w:t>
      </w:r>
      <w:r w:rsidR="00F95FED">
        <w:rPr>
          <w:rFonts w:ascii="Times New Roman" w:hAnsi="Times New Roman" w:cs="Times New Roman"/>
          <w:sz w:val="24"/>
          <w:szCs w:val="24"/>
        </w:rPr>
        <w:t xml:space="preserve"> vastavas käändes</w:t>
      </w:r>
      <w:r w:rsidRPr="006F15A4">
        <w:rPr>
          <w:rFonts w:ascii="Times New Roman" w:hAnsi="Times New Roman" w:cs="Times New Roman"/>
          <w:sz w:val="24"/>
          <w:szCs w:val="24"/>
        </w:rPr>
        <w:t>;</w:t>
      </w:r>
    </w:p>
    <w:p w14:paraId="17C747A0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3138CFB" w14:textId="300ECFF9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>4)</w:t>
      </w:r>
      <w:r w:rsidRPr="006F15A4">
        <w:rPr>
          <w:rFonts w:ascii="Times New Roman" w:hAnsi="Times New Roman" w:cs="Times New Roman"/>
          <w:sz w:val="24"/>
          <w:szCs w:val="24"/>
        </w:rPr>
        <w:t xml:space="preserve"> paragrahvi 10 lõike 4 esimes</w:t>
      </w:r>
      <w:ins w:id="31" w:author="Helen Uustalu" w:date="2024-01-05T11:53:00Z">
        <w:r w:rsidR="00DA07EA">
          <w:rPr>
            <w:rFonts w:ascii="Times New Roman" w:hAnsi="Times New Roman" w:cs="Times New Roman"/>
            <w:sz w:val="24"/>
            <w:szCs w:val="24"/>
          </w:rPr>
          <w:t>es</w:t>
        </w:r>
      </w:ins>
      <w:del w:id="32" w:author="Helen Uustalu" w:date="2024-01-05T11:53:00Z">
        <w:r w:rsidRPr="006F15A4" w:rsidDel="00DA07EA">
          <w:rPr>
            <w:rFonts w:ascii="Times New Roman" w:hAnsi="Times New Roman" w:cs="Times New Roman"/>
            <w:sz w:val="24"/>
            <w:szCs w:val="24"/>
          </w:rPr>
          <w:delText>t</w:delText>
        </w:r>
      </w:del>
      <w:r w:rsidRPr="006F15A4">
        <w:rPr>
          <w:rFonts w:ascii="Times New Roman" w:hAnsi="Times New Roman" w:cs="Times New Roman"/>
          <w:sz w:val="24"/>
          <w:szCs w:val="24"/>
        </w:rPr>
        <w:t xml:space="preserve"> </w:t>
      </w:r>
      <w:del w:id="33" w:author="Helen Uustalu" w:date="2024-01-05T11:53:00Z">
        <w:r w:rsidRPr="006F15A4" w:rsidDel="00DA07EA">
          <w:rPr>
            <w:rFonts w:ascii="Times New Roman" w:hAnsi="Times New Roman" w:cs="Times New Roman"/>
            <w:sz w:val="24"/>
            <w:szCs w:val="24"/>
          </w:rPr>
          <w:delText>lauset</w:delText>
        </w:r>
      </w:del>
      <w:ins w:id="34" w:author="Helen Uustalu" w:date="2024-01-05T11:53:00Z">
        <w:r w:rsidR="00DA07EA" w:rsidRPr="006F15A4">
          <w:rPr>
            <w:rFonts w:ascii="Times New Roman" w:hAnsi="Times New Roman" w:cs="Times New Roman"/>
            <w:sz w:val="24"/>
            <w:szCs w:val="24"/>
          </w:rPr>
          <w:t>lause</w:t>
        </w:r>
        <w:r w:rsidR="00DA07EA">
          <w:rPr>
            <w:rFonts w:ascii="Times New Roman" w:hAnsi="Times New Roman" w:cs="Times New Roman"/>
            <w:sz w:val="24"/>
            <w:szCs w:val="24"/>
          </w:rPr>
          <w:t>s</w:t>
        </w:r>
      </w:ins>
      <w:r w:rsidRPr="006F15A4">
        <w:rPr>
          <w:rFonts w:ascii="Times New Roman" w:hAnsi="Times New Roman" w:cs="Times New Roman"/>
          <w:sz w:val="24"/>
          <w:szCs w:val="24"/>
        </w:rPr>
        <w:t>, § 10</w:t>
      </w:r>
      <w:r w:rsidRPr="006F15A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F15A4">
        <w:rPr>
          <w:rFonts w:ascii="Times New Roman" w:hAnsi="Times New Roman" w:cs="Times New Roman"/>
          <w:sz w:val="24"/>
          <w:szCs w:val="24"/>
        </w:rPr>
        <w:t xml:space="preserve"> lõike 7 </w:t>
      </w:r>
      <w:del w:id="35" w:author="Helen Uustalu" w:date="2024-01-05T11:53:00Z">
        <w:r w:rsidRPr="006F15A4" w:rsidDel="00DA07EA">
          <w:rPr>
            <w:rFonts w:ascii="Times New Roman" w:hAnsi="Times New Roman" w:cs="Times New Roman"/>
            <w:sz w:val="24"/>
            <w:szCs w:val="24"/>
          </w:rPr>
          <w:delText xml:space="preserve">esimest </w:delText>
        </w:r>
      </w:del>
      <w:ins w:id="36" w:author="Helen Uustalu" w:date="2024-01-05T11:53:00Z">
        <w:r w:rsidR="00DA07EA" w:rsidRPr="006F15A4">
          <w:rPr>
            <w:rFonts w:ascii="Times New Roman" w:hAnsi="Times New Roman" w:cs="Times New Roman"/>
            <w:sz w:val="24"/>
            <w:szCs w:val="24"/>
          </w:rPr>
          <w:t>esimes</w:t>
        </w:r>
        <w:r w:rsidR="00DA07EA">
          <w:rPr>
            <w:rFonts w:ascii="Times New Roman" w:hAnsi="Times New Roman" w:cs="Times New Roman"/>
            <w:sz w:val="24"/>
            <w:szCs w:val="24"/>
          </w:rPr>
          <w:t>es</w:t>
        </w:r>
        <w:r w:rsidR="00DA07EA" w:rsidRPr="006F15A4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6F15A4">
        <w:rPr>
          <w:rFonts w:ascii="Times New Roman" w:hAnsi="Times New Roman" w:cs="Times New Roman"/>
          <w:sz w:val="24"/>
          <w:szCs w:val="24"/>
        </w:rPr>
        <w:t>lause</w:t>
      </w:r>
      <w:ins w:id="37" w:author="Helen Uustalu" w:date="2024-01-05T11:53:00Z">
        <w:r w:rsidR="00DA07EA">
          <w:rPr>
            <w:rFonts w:ascii="Times New Roman" w:hAnsi="Times New Roman" w:cs="Times New Roman"/>
            <w:sz w:val="24"/>
            <w:szCs w:val="24"/>
          </w:rPr>
          <w:t>s</w:t>
        </w:r>
      </w:ins>
      <w:del w:id="38" w:author="Helen Uustalu" w:date="2024-01-05T11:53:00Z">
        <w:r w:rsidRPr="006F15A4" w:rsidDel="00DA07EA">
          <w:rPr>
            <w:rFonts w:ascii="Times New Roman" w:hAnsi="Times New Roman" w:cs="Times New Roman"/>
            <w:sz w:val="24"/>
            <w:szCs w:val="24"/>
          </w:rPr>
          <w:delText>t</w:delText>
        </w:r>
      </w:del>
      <w:r w:rsidRPr="006F15A4">
        <w:rPr>
          <w:rFonts w:ascii="Times New Roman" w:hAnsi="Times New Roman" w:cs="Times New Roman"/>
          <w:sz w:val="24"/>
          <w:szCs w:val="24"/>
        </w:rPr>
        <w:t xml:space="preserve"> ja § 10</w:t>
      </w:r>
      <w:r w:rsidRPr="006F15A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F15A4">
        <w:rPr>
          <w:rFonts w:ascii="Times New Roman" w:hAnsi="Times New Roman" w:cs="Times New Roman"/>
          <w:sz w:val="24"/>
          <w:szCs w:val="24"/>
        </w:rPr>
        <w:t xml:space="preserve"> lõike 3 esimes</w:t>
      </w:r>
      <w:ins w:id="39" w:author="Helen Uustalu" w:date="2024-01-05T11:53:00Z">
        <w:r w:rsidR="00DA07EA">
          <w:rPr>
            <w:rFonts w:ascii="Times New Roman" w:hAnsi="Times New Roman" w:cs="Times New Roman"/>
            <w:sz w:val="24"/>
            <w:szCs w:val="24"/>
          </w:rPr>
          <w:t>es</w:t>
        </w:r>
      </w:ins>
      <w:del w:id="40" w:author="Helen Uustalu" w:date="2024-01-05T11:53:00Z">
        <w:r w:rsidRPr="006F15A4" w:rsidDel="00DA07EA">
          <w:rPr>
            <w:rFonts w:ascii="Times New Roman" w:hAnsi="Times New Roman" w:cs="Times New Roman"/>
            <w:sz w:val="24"/>
            <w:szCs w:val="24"/>
          </w:rPr>
          <w:delText>t</w:delText>
        </w:r>
      </w:del>
      <w:r w:rsidRPr="006F15A4">
        <w:rPr>
          <w:rFonts w:ascii="Times New Roman" w:hAnsi="Times New Roman" w:cs="Times New Roman"/>
          <w:sz w:val="24"/>
          <w:szCs w:val="24"/>
        </w:rPr>
        <w:t xml:space="preserve"> lause</w:t>
      </w:r>
      <w:ins w:id="41" w:author="Helen Uustalu" w:date="2024-01-05T11:53:00Z">
        <w:r w:rsidR="00DA07EA">
          <w:rPr>
            <w:rFonts w:ascii="Times New Roman" w:hAnsi="Times New Roman" w:cs="Times New Roman"/>
            <w:sz w:val="24"/>
            <w:szCs w:val="24"/>
          </w:rPr>
          <w:t>s</w:t>
        </w:r>
      </w:ins>
      <w:del w:id="42" w:author="Helen Uustalu" w:date="2024-01-05T11:53:00Z">
        <w:r w:rsidRPr="006F15A4" w:rsidDel="00DA07EA">
          <w:rPr>
            <w:rFonts w:ascii="Times New Roman" w:hAnsi="Times New Roman" w:cs="Times New Roman"/>
            <w:sz w:val="24"/>
            <w:szCs w:val="24"/>
          </w:rPr>
          <w:delText>t</w:delText>
        </w:r>
      </w:del>
      <w:r w:rsidRPr="006F15A4">
        <w:rPr>
          <w:rFonts w:ascii="Times New Roman" w:hAnsi="Times New Roman" w:cs="Times New Roman"/>
          <w:sz w:val="24"/>
          <w:szCs w:val="24"/>
        </w:rPr>
        <w:t xml:space="preserve"> </w:t>
      </w:r>
      <w:del w:id="43" w:author="Helen Uustalu" w:date="2024-01-05T11:53:00Z">
        <w:r w:rsidRPr="006F15A4" w:rsidDel="00DA07EA">
          <w:rPr>
            <w:rFonts w:ascii="Times New Roman" w:hAnsi="Times New Roman" w:cs="Times New Roman"/>
            <w:sz w:val="24"/>
            <w:szCs w:val="24"/>
          </w:rPr>
          <w:delText xml:space="preserve">täiendatakse </w:delText>
        </w:r>
      </w:del>
      <w:commentRangeStart w:id="44"/>
      <w:ins w:id="45" w:author="Helen Uustalu" w:date="2024-01-05T11:53:00Z">
        <w:r w:rsidR="00DA07EA">
          <w:rPr>
            <w:rFonts w:ascii="Times New Roman" w:hAnsi="Times New Roman" w:cs="Times New Roman"/>
            <w:sz w:val="24"/>
            <w:szCs w:val="24"/>
          </w:rPr>
          <w:t xml:space="preserve">asendatakse </w:t>
        </w:r>
      </w:ins>
      <w:commentRangeEnd w:id="44"/>
      <w:ins w:id="46" w:author="Helen Uustalu" w:date="2024-01-05T12:08:00Z">
        <w:r w:rsidR="002D560A">
          <w:rPr>
            <w:rStyle w:val="Kommentaariviide"/>
          </w:rPr>
          <w:commentReference w:id="44"/>
        </w:r>
      </w:ins>
      <w:del w:id="47" w:author="Helen Uustalu" w:date="2024-01-05T11:53:00Z">
        <w:r w:rsidRPr="006F15A4" w:rsidDel="00DA07EA">
          <w:rPr>
            <w:rFonts w:ascii="Times New Roman" w:hAnsi="Times New Roman" w:cs="Times New Roman"/>
            <w:sz w:val="24"/>
            <w:szCs w:val="24"/>
          </w:rPr>
          <w:delText xml:space="preserve">pärast </w:delText>
        </w:r>
      </w:del>
      <w:r w:rsidRPr="006F15A4">
        <w:rPr>
          <w:rFonts w:ascii="Times New Roman" w:hAnsi="Times New Roman" w:cs="Times New Roman"/>
          <w:sz w:val="24"/>
          <w:szCs w:val="24"/>
        </w:rPr>
        <w:t xml:space="preserve">sõna </w:t>
      </w:r>
      <w:r w:rsidRPr="006F15A4">
        <w:rPr>
          <w:rFonts w:ascii="Times New Roman" w:hAnsi="Times New Roman" w:cs="Times New Roman"/>
          <w:bCs/>
          <w:sz w:val="24"/>
          <w:szCs w:val="24"/>
        </w:rPr>
        <w:t>„</w:t>
      </w:r>
      <w:r w:rsidRPr="006F15A4">
        <w:rPr>
          <w:rFonts w:ascii="Times New Roman" w:hAnsi="Times New Roman" w:cs="Times New Roman"/>
          <w:sz w:val="24"/>
          <w:szCs w:val="24"/>
        </w:rPr>
        <w:t xml:space="preserve">avaldatakse“ </w:t>
      </w:r>
      <w:r w:rsidRPr="006F15A4">
        <w:rPr>
          <w:rFonts w:ascii="Times New Roman" w:hAnsi="Times New Roman" w:cs="Times New Roman"/>
          <w:bCs/>
          <w:sz w:val="24"/>
          <w:szCs w:val="24"/>
        </w:rPr>
        <w:t>tekstiosaga</w:t>
      </w:r>
      <w:r w:rsidRPr="006F15A4">
        <w:rPr>
          <w:rFonts w:ascii="Times New Roman" w:hAnsi="Times New Roman" w:cs="Times New Roman"/>
          <w:sz w:val="24"/>
          <w:szCs w:val="24"/>
        </w:rPr>
        <w:t xml:space="preserve"> „</w:t>
      </w:r>
      <w:ins w:id="48" w:author="Helen Uustalu" w:date="2024-01-05T11:53:00Z">
        <w:r w:rsidR="00DA07EA">
          <w:rPr>
            <w:rFonts w:ascii="Times New Roman" w:hAnsi="Times New Roman" w:cs="Times New Roman"/>
            <w:sz w:val="24"/>
            <w:szCs w:val="24"/>
          </w:rPr>
          <w:t>avalda</w:t>
        </w:r>
      </w:ins>
      <w:ins w:id="49" w:author="Helen Uustalu" w:date="2024-01-05T11:54:00Z">
        <w:r w:rsidR="00DA07EA">
          <w:rPr>
            <w:rFonts w:ascii="Times New Roman" w:hAnsi="Times New Roman" w:cs="Times New Roman"/>
            <w:sz w:val="24"/>
            <w:szCs w:val="24"/>
          </w:rPr>
          <w:t xml:space="preserve">takse </w:t>
        </w:r>
      </w:ins>
      <w:r w:rsidRPr="006F15A4">
        <w:rPr>
          <w:rFonts w:ascii="Times New Roman" w:hAnsi="Times New Roman" w:cs="Times New Roman"/>
          <w:sz w:val="24"/>
          <w:szCs w:val="24"/>
        </w:rPr>
        <w:t>pärast teate nõuetele vastavuse kontrollimist ja esitatud teabe hindamist</w:t>
      </w:r>
      <w:r w:rsidRPr="006F15A4">
        <w:rPr>
          <w:rFonts w:ascii="Times New Roman" w:hAnsi="Times New Roman" w:cs="Times New Roman"/>
          <w:bCs/>
          <w:sz w:val="24"/>
          <w:szCs w:val="24"/>
        </w:rPr>
        <w:t>“;</w:t>
      </w:r>
    </w:p>
    <w:p w14:paraId="30145A71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7DE720D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>5)</w:t>
      </w:r>
      <w:r w:rsidRPr="006F15A4">
        <w:rPr>
          <w:rFonts w:ascii="Times New Roman" w:hAnsi="Times New Roman" w:cs="Times New Roman"/>
          <w:sz w:val="24"/>
          <w:szCs w:val="24"/>
        </w:rPr>
        <w:t xml:space="preserve"> paragrahvi 10 lõige 6 muudetakse ja sõnastatakse järgmiselt:</w:t>
      </w:r>
    </w:p>
    <w:p w14:paraId="4BCA1DC3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3E48ECB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15A4">
        <w:rPr>
          <w:rFonts w:ascii="Times New Roman" w:hAnsi="Times New Roman" w:cs="Times New Roman"/>
          <w:bCs/>
          <w:sz w:val="24"/>
          <w:szCs w:val="24"/>
        </w:rPr>
        <w:t>„(6) Tubakatoodete tootja või importija esitab Terviseametile elektroonilises vormis teate andmete esitamiseks ettenähtud ühisportaali kaudu müügikogused tootemarkide ja -liikide kaupa eelmise kalendriaasta kohta järgmise aasta 31. märtsiks.“;</w:t>
      </w:r>
    </w:p>
    <w:p w14:paraId="1246CA21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0C5194C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>6)</w:t>
      </w:r>
      <w:r w:rsidRPr="006F15A4">
        <w:rPr>
          <w:rFonts w:ascii="Times New Roman" w:hAnsi="Times New Roman" w:cs="Times New Roman"/>
          <w:sz w:val="24"/>
          <w:szCs w:val="24"/>
        </w:rPr>
        <w:t xml:space="preserve"> paragrahvi 10</w:t>
      </w:r>
      <w:r w:rsidRPr="006F15A4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6F15A4">
        <w:rPr>
          <w:rFonts w:ascii="Times New Roman" w:hAnsi="Times New Roman" w:cs="Times New Roman"/>
          <w:sz w:val="24"/>
          <w:szCs w:val="24"/>
        </w:rPr>
        <w:t xml:space="preserve"> lõike 1 sissejuhatav lauseosa muudetakse ja sõnastatakse järgmiselt:</w:t>
      </w:r>
    </w:p>
    <w:p w14:paraId="6468531F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149B64A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15A4">
        <w:rPr>
          <w:rFonts w:ascii="Times New Roman" w:hAnsi="Times New Roman" w:cs="Times New Roman"/>
          <w:bCs/>
          <w:sz w:val="24"/>
          <w:szCs w:val="24"/>
        </w:rPr>
        <w:t>„Tubakatoodete tootja või importija esitab kuus kuud enne uudse tubakatoote kavandatavat turuleviimist Terviseametile elektroonilises vormis teate andmete esitamiseks ettenähtud ühisportaali kaudu, mis sisaldab järgmist teavet:“;</w:t>
      </w:r>
    </w:p>
    <w:p w14:paraId="53E2E92F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15A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431881AC" w14:textId="103C466D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>7)</w:t>
      </w:r>
      <w:r w:rsidRPr="006F15A4">
        <w:rPr>
          <w:rFonts w:ascii="Times New Roman" w:hAnsi="Times New Roman" w:cs="Times New Roman"/>
          <w:sz w:val="24"/>
          <w:szCs w:val="24"/>
        </w:rPr>
        <w:t xml:space="preserve"> paragrahvi 10</w:t>
      </w:r>
      <w:r w:rsidRPr="006F15A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F15A4">
        <w:rPr>
          <w:rFonts w:ascii="Times New Roman" w:hAnsi="Times New Roman" w:cs="Times New Roman"/>
          <w:sz w:val="24"/>
          <w:szCs w:val="24"/>
        </w:rPr>
        <w:t xml:space="preserve"> </w:t>
      </w:r>
      <w:r w:rsidRPr="006F15A4">
        <w:rPr>
          <w:rFonts w:ascii="Times New Roman" w:hAnsi="Times New Roman" w:cs="Times New Roman"/>
          <w:bCs/>
          <w:sz w:val="24"/>
          <w:szCs w:val="24"/>
        </w:rPr>
        <w:t>lõike</w:t>
      </w:r>
      <w:r w:rsidRPr="006F15A4">
        <w:rPr>
          <w:rFonts w:ascii="Times New Roman" w:hAnsi="Times New Roman" w:cs="Times New Roman"/>
          <w:sz w:val="24"/>
          <w:szCs w:val="24"/>
        </w:rPr>
        <w:t xml:space="preserve"> 1 </w:t>
      </w:r>
      <w:ins w:id="50" w:author="Helen Uustalu" w:date="2024-01-15T15:19:00Z">
        <w:r w:rsidR="008C040A">
          <w:rPr>
            <w:rFonts w:ascii="Times New Roman" w:hAnsi="Times New Roman" w:cs="Times New Roman"/>
            <w:sz w:val="24"/>
            <w:szCs w:val="24"/>
          </w:rPr>
          <w:t xml:space="preserve">esimene lause ja teise lause </w:t>
        </w:r>
      </w:ins>
      <w:r w:rsidRPr="006F15A4">
        <w:rPr>
          <w:rFonts w:ascii="Times New Roman" w:hAnsi="Times New Roman" w:cs="Times New Roman"/>
          <w:sz w:val="24"/>
          <w:szCs w:val="24"/>
        </w:rPr>
        <w:t>sissejuhatav lauseosa muudetakse ja sõnastatakse järgmiselt:</w:t>
      </w:r>
    </w:p>
    <w:p w14:paraId="1E3375E8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73F17A1" w14:textId="3DDB4C51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 xml:space="preserve">„Elektroonilisi sigarette või nende täitepakendeid või elektroonilisi sigarette ja nende täitepakendeid </w:t>
      </w:r>
      <w:commentRangeStart w:id="51"/>
      <w:r w:rsidRPr="006F15A4">
        <w:rPr>
          <w:rFonts w:ascii="Times New Roman" w:hAnsi="Times New Roman" w:cs="Times New Roman"/>
          <w:sz w:val="24"/>
          <w:szCs w:val="24"/>
        </w:rPr>
        <w:t xml:space="preserve">tootja või importija </w:t>
      </w:r>
      <w:commentRangeEnd w:id="51"/>
      <w:r w:rsidR="008C040A">
        <w:rPr>
          <w:rStyle w:val="Kommentaariviide"/>
        </w:rPr>
        <w:commentReference w:id="51"/>
      </w:r>
      <w:r w:rsidRPr="006F15A4">
        <w:rPr>
          <w:rFonts w:ascii="Times New Roman" w:hAnsi="Times New Roman" w:cs="Times New Roman"/>
          <w:sz w:val="24"/>
          <w:szCs w:val="24"/>
        </w:rPr>
        <w:t xml:space="preserve">esitab kuus kuud enne toote kavandatavat turuleviimist või turule viidud toote teate </w:t>
      </w:r>
      <w:r w:rsidRPr="006F15A4">
        <w:rPr>
          <w:rFonts w:ascii="Times New Roman" w:hAnsi="Times New Roman" w:cs="Times New Roman"/>
          <w:bCs/>
          <w:sz w:val="24"/>
          <w:szCs w:val="24"/>
        </w:rPr>
        <w:t>muutmise</w:t>
      </w:r>
      <w:r w:rsidR="00C4072D">
        <w:rPr>
          <w:rFonts w:ascii="Times New Roman" w:hAnsi="Times New Roman" w:cs="Times New Roman"/>
          <w:sz w:val="24"/>
          <w:szCs w:val="24"/>
        </w:rPr>
        <w:t xml:space="preserve">st </w:t>
      </w:r>
      <w:r w:rsidRPr="006F15A4">
        <w:rPr>
          <w:rFonts w:ascii="Times New Roman" w:hAnsi="Times New Roman" w:cs="Times New Roman"/>
          <w:sz w:val="24"/>
          <w:szCs w:val="24"/>
        </w:rPr>
        <w:t>Terviseametile elektroonilises vormis teate andmete esitamiseks ettenähtud ühisportaali kaudu. Teade esitatakse vastavalt Euroopa Komisjoni rakendusotsuses (EL) 2015/2183, millega seatakse sisse e-sigarettidest ja täitekapslitest teatamise ühtne vorm (ELT L 309, 26.11.2015, lk 15–27), sätestatud vormile, mis sõltuvalt sellest, kas tegemist on elektroonilise sigareti või täitepakendiga, sisaldab järgmist teavet:“;</w:t>
      </w:r>
    </w:p>
    <w:p w14:paraId="0A7A46DF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98C6B45" w14:textId="25FDBFBA" w:rsidR="00730BFD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>8)</w:t>
      </w:r>
      <w:r w:rsidRPr="006F15A4">
        <w:rPr>
          <w:rFonts w:ascii="Times New Roman" w:hAnsi="Times New Roman" w:cs="Times New Roman"/>
          <w:sz w:val="24"/>
          <w:szCs w:val="24"/>
        </w:rPr>
        <w:t xml:space="preserve"> paragrahvi 10</w:t>
      </w:r>
      <w:r w:rsidRPr="006F15A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F15A4">
        <w:rPr>
          <w:rFonts w:ascii="Times New Roman" w:hAnsi="Times New Roman" w:cs="Times New Roman"/>
          <w:sz w:val="24"/>
          <w:szCs w:val="24"/>
        </w:rPr>
        <w:t xml:space="preserve"> lõike 2 sissejuhatav lauseosa</w:t>
      </w:r>
      <w:del w:id="52" w:author="Helen Uustalu" w:date="2024-01-15T15:19:00Z">
        <w:r w:rsidRPr="006F15A4" w:rsidDel="008C040A">
          <w:rPr>
            <w:rFonts w:ascii="Times New Roman" w:hAnsi="Times New Roman" w:cs="Times New Roman"/>
            <w:sz w:val="24"/>
            <w:szCs w:val="24"/>
          </w:rPr>
          <w:delText>s</w:delText>
        </w:r>
      </w:del>
      <w:r w:rsidR="00730BFD">
        <w:rPr>
          <w:rFonts w:ascii="Times New Roman" w:hAnsi="Times New Roman" w:cs="Times New Roman"/>
          <w:sz w:val="24"/>
          <w:szCs w:val="24"/>
        </w:rPr>
        <w:t xml:space="preserve"> muudetakse ja sõnastatakse järgmiselt:</w:t>
      </w:r>
    </w:p>
    <w:p w14:paraId="66EE9C2C" w14:textId="77777777" w:rsidR="00730BFD" w:rsidRDefault="00730BFD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2DC675" w14:textId="61988509" w:rsidR="00730BFD" w:rsidRDefault="00730BFD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730BFD">
        <w:rPr>
          <w:rFonts w:ascii="Times New Roman" w:hAnsi="Times New Roman" w:cs="Times New Roman"/>
          <w:sz w:val="24"/>
          <w:szCs w:val="24"/>
        </w:rPr>
        <w:t>Elektroonilis</w:t>
      </w:r>
      <w:r>
        <w:rPr>
          <w:rFonts w:ascii="Times New Roman" w:hAnsi="Times New Roman" w:cs="Times New Roman"/>
          <w:sz w:val="24"/>
          <w:szCs w:val="24"/>
        </w:rPr>
        <w:t>te</w:t>
      </w:r>
      <w:r w:rsidRPr="00730BFD">
        <w:rPr>
          <w:rFonts w:ascii="Times New Roman" w:hAnsi="Times New Roman" w:cs="Times New Roman"/>
          <w:sz w:val="24"/>
          <w:szCs w:val="24"/>
        </w:rPr>
        <w:t xml:space="preserve"> sigarett</w:t>
      </w:r>
      <w:r>
        <w:rPr>
          <w:rFonts w:ascii="Times New Roman" w:hAnsi="Times New Roman" w:cs="Times New Roman"/>
          <w:sz w:val="24"/>
          <w:szCs w:val="24"/>
        </w:rPr>
        <w:t>ide</w:t>
      </w:r>
      <w:r w:rsidRPr="00730BFD">
        <w:rPr>
          <w:rFonts w:ascii="Times New Roman" w:hAnsi="Times New Roman" w:cs="Times New Roman"/>
          <w:sz w:val="24"/>
          <w:szCs w:val="24"/>
        </w:rPr>
        <w:t xml:space="preserve"> või nende täitepakend</w:t>
      </w:r>
      <w:r>
        <w:rPr>
          <w:rFonts w:ascii="Times New Roman" w:hAnsi="Times New Roman" w:cs="Times New Roman"/>
          <w:sz w:val="24"/>
          <w:szCs w:val="24"/>
        </w:rPr>
        <w:t>ite</w:t>
      </w:r>
      <w:r w:rsidRPr="00730BFD">
        <w:rPr>
          <w:rFonts w:ascii="Times New Roman" w:hAnsi="Times New Roman" w:cs="Times New Roman"/>
          <w:sz w:val="24"/>
          <w:szCs w:val="24"/>
        </w:rPr>
        <w:t xml:space="preserve"> või elektroonilis</w:t>
      </w:r>
      <w:r>
        <w:rPr>
          <w:rFonts w:ascii="Times New Roman" w:hAnsi="Times New Roman" w:cs="Times New Roman"/>
          <w:sz w:val="24"/>
          <w:szCs w:val="24"/>
        </w:rPr>
        <w:t>te</w:t>
      </w:r>
      <w:r w:rsidRPr="00730BFD">
        <w:rPr>
          <w:rFonts w:ascii="Times New Roman" w:hAnsi="Times New Roman" w:cs="Times New Roman"/>
          <w:sz w:val="24"/>
          <w:szCs w:val="24"/>
        </w:rPr>
        <w:t xml:space="preserve"> sigarett</w:t>
      </w:r>
      <w:r>
        <w:rPr>
          <w:rFonts w:ascii="Times New Roman" w:hAnsi="Times New Roman" w:cs="Times New Roman"/>
          <w:sz w:val="24"/>
          <w:szCs w:val="24"/>
        </w:rPr>
        <w:t>ide</w:t>
      </w:r>
      <w:r w:rsidRPr="00730BFD">
        <w:rPr>
          <w:rFonts w:ascii="Times New Roman" w:hAnsi="Times New Roman" w:cs="Times New Roman"/>
          <w:sz w:val="24"/>
          <w:szCs w:val="24"/>
        </w:rPr>
        <w:t xml:space="preserve"> ja nende täitepakendi</w:t>
      </w:r>
      <w:r>
        <w:rPr>
          <w:rFonts w:ascii="Times New Roman" w:hAnsi="Times New Roman" w:cs="Times New Roman"/>
          <w:sz w:val="24"/>
          <w:szCs w:val="24"/>
        </w:rPr>
        <w:t xml:space="preserve">te tootja või importija </w:t>
      </w:r>
      <w:r w:rsidRPr="00730BFD">
        <w:rPr>
          <w:rFonts w:ascii="Times New Roman" w:hAnsi="Times New Roman" w:cs="Times New Roman"/>
          <w:sz w:val="24"/>
          <w:szCs w:val="24"/>
        </w:rPr>
        <w:t>on kohustatud esitama Terviseametile igal aastal järgmised andmed</w:t>
      </w:r>
      <w:r>
        <w:rPr>
          <w:rFonts w:ascii="Times New Roman" w:hAnsi="Times New Roman" w:cs="Times New Roman"/>
          <w:sz w:val="24"/>
          <w:szCs w:val="24"/>
        </w:rPr>
        <w:t>:“;</w:t>
      </w:r>
    </w:p>
    <w:p w14:paraId="0B76BAEF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4EE0F1B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>9)</w:t>
      </w:r>
      <w:r w:rsidRPr="006F15A4">
        <w:rPr>
          <w:rFonts w:ascii="Times New Roman" w:hAnsi="Times New Roman" w:cs="Times New Roman"/>
          <w:sz w:val="24"/>
          <w:szCs w:val="24"/>
        </w:rPr>
        <w:t xml:space="preserve"> paragrahvi 10</w:t>
      </w:r>
      <w:r w:rsidRPr="006F15A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6F15A4">
        <w:rPr>
          <w:rFonts w:ascii="Times New Roman" w:hAnsi="Times New Roman" w:cs="Times New Roman"/>
          <w:sz w:val="24"/>
          <w:szCs w:val="24"/>
        </w:rPr>
        <w:t xml:space="preserve"> lõike 2 punkti 1 täiendatakse pärast sõna „kaupa“ tekstiosaga „kalendriaasta kohta järgmise aasta 31. märtsiks</w:t>
      </w:r>
      <w:r w:rsidRPr="006F15A4">
        <w:rPr>
          <w:rFonts w:ascii="Times New Roman" w:hAnsi="Times New Roman" w:cs="Times New Roman"/>
          <w:bCs/>
          <w:sz w:val="24"/>
          <w:szCs w:val="24"/>
        </w:rPr>
        <w:t>“;</w:t>
      </w:r>
    </w:p>
    <w:p w14:paraId="1BC66610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54632D4" w14:textId="1D0AB98E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>10)</w:t>
      </w:r>
      <w:r w:rsidRPr="006F15A4">
        <w:rPr>
          <w:rFonts w:ascii="Times New Roman" w:hAnsi="Times New Roman" w:cs="Times New Roman"/>
          <w:bCs/>
          <w:sz w:val="24"/>
          <w:szCs w:val="24"/>
        </w:rPr>
        <w:t xml:space="preserve"> seaduse</w:t>
      </w:r>
      <w:r w:rsidRPr="006F15A4" w:rsidDel="002F6EFD">
        <w:rPr>
          <w:rFonts w:ascii="Times New Roman" w:hAnsi="Times New Roman" w:cs="Times New Roman"/>
          <w:bCs/>
          <w:sz w:val="24"/>
          <w:szCs w:val="24"/>
        </w:rPr>
        <w:t xml:space="preserve"> 2</w:t>
      </w:r>
      <w:r w:rsidRPr="006F15A4">
        <w:rPr>
          <w:rFonts w:ascii="Times New Roman" w:hAnsi="Times New Roman" w:cs="Times New Roman"/>
          <w:bCs/>
          <w:sz w:val="24"/>
          <w:szCs w:val="24"/>
        </w:rPr>
        <w:t>.</w:t>
      </w:r>
      <w:r w:rsidRPr="006F15A4">
        <w:rPr>
          <w:rFonts w:ascii="Times New Roman" w:hAnsi="Times New Roman" w:cs="Times New Roman"/>
          <w:sz w:val="24"/>
          <w:szCs w:val="24"/>
        </w:rPr>
        <w:t xml:space="preserve"> peatüki 1. jagu täiendatakse </w:t>
      </w:r>
      <w:del w:id="53" w:author="Helen Uustalu" w:date="2024-01-05T12:21:00Z">
        <w:r w:rsidRPr="006F15A4" w:rsidDel="006A4BD6">
          <w:rPr>
            <w:rFonts w:ascii="Times New Roman" w:hAnsi="Times New Roman" w:cs="Times New Roman"/>
            <w:sz w:val="24"/>
            <w:szCs w:val="24"/>
          </w:rPr>
          <w:delText xml:space="preserve">paragrahviga </w:delText>
        </w:r>
      </w:del>
      <w:ins w:id="54" w:author="Helen Uustalu" w:date="2024-01-05T12:21:00Z">
        <w:r w:rsidR="006A4BD6">
          <w:rPr>
            <w:rFonts w:ascii="Times New Roman" w:hAnsi="Times New Roman" w:cs="Times New Roman"/>
            <w:sz w:val="24"/>
            <w:szCs w:val="24"/>
          </w:rPr>
          <w:t>§-ga</w:t>
        </w:r>
        <w:r w:rsidR="006A4BD6" w:rsidRPr="006F15A4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6F15A4">
        <w:rPr>
          <w:rFonts w:ascii="Times New Roman" w:hAnsi="Times New Roman" w:cs="Times New Roman"/>
          <w:sz w:val="24"/>
          <w:szCs w:val="24"/>
        </w:rPr>
        <w:t>10</w:t>
      </w:r>
      <w:r w:rsidRPr="006F15A4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6F15A4">
        <w:rPr>
          <w:rFonts w:ascii="Times New Roman" w:hAnsi="Times New Roman" w:cs="Times New Roman"/>
          <w:sz w:val="24"/>
          <w:szCs w:val="24"/>
        </w:rPr>
        <w:t xml:space="preserve"> järgmises sõnastuses:</w:t>
      </w:r>
    </w:p>
    <w:p w14:paraId="1118BFA4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D7CBB22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>„§ 10</w:t>
      </w:r>
      <w:r w:rsidRPr="006F15A4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4</w:t>
      </w:r>
      <w:r w:rsidRPr="006F15A4">
        <w:rPr>
          <w:rFonts w:ascii="Times New Roman" w:hAnsi="Times New Roman" w:cs="Times New Roman"/>
          <w:b/>
          <w:bCs/>
          <w:sz w:val="24"/>
          <w:szCs w:val="24"/>
        </w:rPr>
        <w:t xml:space="preserve">. Riigilõivud teate läbivaatamise ning tasud teabe hindamise </w:t>
      </w:r>
      <w:r w:rsidRPr="006F15A4" w:rsidDel="00514277">
        <w:rPr>
          <w:rFonts w:ascii="Times New Roman" w:hAnsi="Times New Roman" w:cs="Times New Roman"/>
          <w:b/>
          <w:bCs/>
          <w:sz w:val="24"/>
          <w:szCs w:val="24"/>
        </w:rPr>
        <w:t>eest</w:t>
      </w:r>
    </w:p>
    <w:p w14:paraId="35240F46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36AB716" w14:textId="63F238DF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>(1) Käesoleva seaduse §-des 10–10</w:t>
      </w:r>
      <w:r w:rsidRPr="006F15A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6F15A4">
        <w:rPr>
          <w:rFonts w:ascii="Times New Roman" w:hAnsi="Times New Roman" w:cs="Times New Roman"/>
          <w:sz w:val="24"/>
          <w:szCs w:val="24"/>
        </w:rPr>
        <w:t xml:space="preserve"> nimetatud </w:t>
      </w:r>
      <w:r w:rsidRPr="006F15A4">
        <w:rPr>
          <w:rFonts w:ascii="Times New Roman" w:hAnsi="Times New Roman" w:cs="Times New Roman"/>
          <w:bCs/>
          <w:sz w:val="24"/>
          <w:szCs w:val="24"/>
        </w:rPr>
        <w:t>teate</w:t>
      </w:r>
      <w:r w:rsidRPr="006F15A4">
        <w:rPr>
          <w:rFonts w:ascii="Times New Roman" w:hAnsi="Times New Roman" w:cs="Times New Roman"/>
          <w:sz w:val="24"/>
          <w:szCs w:val="24"/>
        </w:rPr>
        <w:t xml:space="preserve"> läbivaatamise eest tasub </w:t>
      </w:r>
      <w:r w:rsidRPr="006F15A4">
        <w:rPr>
          <w:rFonts w:ascii="Times New Roman" w:hAnsi="Times New Roman" w:cs="Times New Roman"/>
          <w:bCs/>
          <w:sz w:val="24"/>
          <w:szCs w:val="24"/>
        </w:rPr>
        <w:t>teate</w:t>
      </w:r>
      <w:r w:rsidRPr="006F15A4">
        <w:rPr>
          <w:rFonts w:ascii="Times New Roman" w:hAnsi="Times New Roman" w:cs="Times New Roman"/>
          <w:sz w:val="24"/>
          <w:szCs w:val="24"/>
        </w:rPr>
        <w:t xml:space="preserve"> esitaja enne tea</w:t>
      </w:r>
      <w:r w:rsidR="00314C3F">
        <w:rPr>
          <w:rFonts w:ascii="Times New Roman" w:hAnsi="Times New Roman" w:cs="Times New Roman"/>
          <w:sz w:val="24"/>
          <w:szCs w:val="24"/>
        </w:rPr>
        <w:t>te</w:t>
      </w:r>
      <w:r w:rsidRPr="006F15A4">
        <w:rPr>
          <w:rFonts w:ascii="Times New Roman" w:hAnsi="Times New Roman" w:cs="Times New Roman"/>
          <w:sz w:val="24"/>
          <w:szCs w:val="24"/>
        </w:rPr>
        <w:t xml:space="preserve"> esitamist riigilõivu riigilõivuseaduses sätestatud määras.</w:t>
      </w:r>
    </w:p>
    <w:p w14:paraId="6FFEABD8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8136A0B" w14:textId="3C33DA9A" w:rsidR="00F86691" w:rsidRPr="008E5BF3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E5BF3">
        <w:rPr>
          <w:rFonts w:ascii="Times New Roman" w:hAnsi="Times New Roman" w:cs="Times New Roman"/>
          <w:bCs/>
          <w:sz w:val="24"/>
          <w:szCs w:val="24"/>
        </w:rPr>
        <w:t>(2) Käesoleva seaduse §-des 10–10</w:t>
      </w:r>
      <w:r w:rsidRPr="008E5BF3">
        <w:rPr>
          <w:rFonts w:ascii="Times New Roman" w:hAnsi="Times New Roman" w:cs="Times New Roman"/>
          <w:bCs/>
          <w:sz w:val="24"/>
          <w:szCs w:val="24"/>
          <w:vertAlign w:val="superscript"/>
        </w:rPr>
        <w:t>3</w:t>
      </w:r>
      <w:r w:rsidRPr="008E5BF3">
        <w:rPr>
          <w:rFonts w:ascii="Times New Roman" w:hAnsi="Times New Roman" w:cs="Times New Roman"/>
          <w:bCs/>
          <w:sz w:val="24"/>
          <w:szCs w:val="24"/>
        </w:rPr>
        <w:t xml:space="preserve"> nimetatud teates esitatud andmete hindamise eest tasub teate esitaja Terviseametile </w:t>
      </w:r>
      <w:del w:id="55" w:author="Helen Uustalu" w:date="2024-01-15T15:20:00Z">
        <w:r w:rsidRPr="008E5BF3" w:rsidDel="008C040A">
          <w:rPr>
            <w:rFonts w:ascii="Times New Roman" w:hAnsi="Times New Roman" w:cs="Times New Roman"/>
            <w:bCs/>
            <w:sz w:val="24"/>
            <w:szCs w:val="24"/>
          </w:rPr>
          <w:delText xml:space="preserve">järgmiste </w:delText>
        </w:r>
      </w:del>
      <w:ins w:id="56" w:author="Helen Uustalu" w:date="2024-01-15T15:20:00Z">
        <w:r w:rsidR="008C040A">
          <w:rPr>
            <w:rFonts w:ascii="Times New Roman" w:hAnsi="Times New Roman" w:cs="Times New Roman"/>
            <w:bCs/>
            <w:sz w:val="24"/>
            <w:szCs w:val="24"/>
          </w:rPr>
          <w:t>tema</w:t>
        </w:r>
        <w:r w:rsidR="008C040A" w:rsidRPr="008E5BF3">
          <w:rPr>
            <w:rFonts w:ascii="Times New Roman" w:hAnsi="Times New Roman" w:cs="Times New Roman"/>
            <w:bCs/>
            <w:sz w:val="24"/>
            <w:szCs w:val="24"/>
          </w:rPr>
          <w:t xml:space="preserve"> </w:t>
        </w:r>
      </w:ins>
      <w:r w:rsidRPr="008E5BF3">
        <w:rPr>
          <w:rFonts w:ascii="Times New Roman" w:hAnsi="Times New Roman" w:cs="Times New Roman"/>
          <w:bCs/>
          <w:sz w:val="24"/>
          <w:szCs w:val="24"/>
        </w:rPr>
        <w:t>toimingute eest järgmiselt:</w:t>
      </w:r>
    </w:p>
    <w:p w14:paraId="3BD7E31D" w14:textId="77777777" w:rsidR="00F86691" w:rsidRPr="008E5BF3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BF3">
        <w:rPr>
          <w:rFonts w:ascii="Times New Roman" w:hAnsi="Times New Roman" w:cs="Times New Roman"/>
          <w:sz w:val="24"/>
          <w:szCs w:val="24"/>
        </w:rPr>
        <w:t>1) e-vedelikus ühe aine hindamise eest tasu on 240 euro;</w:t>
      </w:r>
    </w:p>
    <w:p w14:paraId="6430B570" w14:textId="77777777" w:rsidR="00F86691" w:rsidRPr="008E5BF3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BF3">
        <w:rPr>
          <w:rFonts w:ascii="Times New Roman" w:hAnsi="Times New Roman" w:cs="Times New Roman"/>
          <w:sz w:val="24"/>
          <w:szCs w:val="24"/>
        </w:rPr>
        <w:t>2) tubakatoote ja tubakatootega seonduvast tootest eralduva aine kontrollimise tasu on 965 eurot.</w:t>
      </w:r>
    </w:p>
    <w:p w14:paraId="3BAD64BA" w14:textId="77777777" w:rsidR="00F86691" w:rsidRPr="008E5BF3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5FE01A6" w14:textId="584894F5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5BF3">
        <w:rPr>
          <w:rFonts w:ascii="Times New Roman" w:hAnsi="Times New Roman" w:cs="Times New Roman"/>
          <w:sz w:val="24"/>
          <w:szCs w:val="24"/>
        </w:rPr>
        <w:t>(3) Tubakatoote ja tubakatootega seonduva toote müügimahtude esitamisel tasutakse Terviseametile tea</w:t>
      </w:r>
      <w:r w:rsidR="00314C3F" w:rsidRPr="008E5BF3">
        <w:rPr>
          <w:rFonts w:ascii="Times New Roman" w:hAnsi="Times New Roman" w:cs="Times New Roman"/>
          <w:sz w:val="24"/>
          <w:szCs w:val="24"/>
        </w:rPr>
        <w:t>be</w:t>
      </w:r>
      <w:r w:rsidRPr="008E5BF3">
        <w:rPr>
          <w:rFonts w:ascii="Times New Roman" w:hAnsi="Times New Roman" w:cs="Times New Roman"/>
          <w:sz w:val="24"/>
          <w:szCs w:val="24"/>
        </w:rPr>
        <w:t xml:space="preserve"> hindamise eest tasu 240 eurot.</w:t>
      </w:r>
      <w:r w:rsidRPr="008E5BF3">
        <w:rPr>
          <w:rFonts w:ascii="Times New Roman" w:hAnsi="Times New Roman" w:cs="Times New Roman"/>
          <w:bCs/>
          <w:sz w:val="24"/>
          <w:szCs w:val="24"/>
        </w:rPr>
        <w:t>“.</w:t>
      </w:r>
    </w:p>
    <w:p w14:paraId="7C91FB1E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75BA87C" w14:textId="2DD23B16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15A4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6F15A4">
        <w:rPr>
          <w:rFonts w:ascii="Times New Roman" w:hAnsi="Times New Roman" w:cs="Times New Roman"/>
          <w:b/>
          <w:sz w:val="24"/>
          <w:szCs w:val="24"/>
        </w:rPr>
        <w:t>1</w:t>
      </w:r>
      <w:r w:rsidR="009A2854">
        <w:rPr>
          <w:rFonts w:ascii="Times New Roman" w:hAnsi="Times New Roman" w:cs="Times New Roman"/>
          <w:b/>
          <w:sz w:val="24"/>
          <w:szCs w:val="24"/>
        </w:rPr>
        <w:t>2</w:t>
      </w:r>
      <w:r w:rsidRPr="006F15A4">
        <w:rPr>
          <w:rFonts w:ascii="Times New Roman" w:hAnsi="Times New Roman" w:cs="Times New Roman"/>
          <w:b/>
          <w:sz w:val="24"/>
          <w:szCs w:val="24"/>
        </w:rPr>
        <w:t>. Vereseaduse muutmine</w:t>
      </w:r>
    </w:p>
    <w:p w14:paraId="625B56D1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51E6B7C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>Vereseaduses tehakse järgmised muudatused:</w:t>
      </w:r>
    </w:p>
    <w:p w14:paraId="5B0E72E6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45ACF40" w14:textId="374C758F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>1)</w:t>
      </w:r>
      <w:r w:rsidRPr="006F15A4">
        <w:rPr>
          <w:rFonts w:ascii="Times New Roman" w:hAnsi="Times New Roman" w:cs="Times New Roman"/>
          <w:sz w:val="24"/>
          <w:szCs w:val="24"/>
        </w:rPr>
        <w:t xml:space="preserve"> paragrahv</w:t>
      </w:r>
      <w:r w:rsidR="009A2854">
        <w:rPr>
          <w:rFonts w:ascii="Times New Roman" w:hAnsi="Times New Roman" w:cs="Times New Roman"/>
          <w:sz w:val="24"/>
          <w:szCs w:val="24"/>
        </w:rPr>
        <w:t>i</w:t>
      </w:r>
      <w:r w:rsidRPr="006F15A4">
        <w:rPr>
          <w:rFonts w:ascii="Times New Roman" w:hAnsi="Times New Roman" w:cs="Times New Roman"/>
          <w:sz w:val="24"/>
          <w:szCs w:val="24"/>
        </w:rPr>
        <w:t xml:space="preserve"> 18</w:t>
      </w:r>
      <w:r w:rsidR="009A2854">
        <w:rPr>
          <w:rFonts w:ascii="Times New Roman" w:hAnsi="Times New Roman" w:cs="Times New Roman"/>
          <w:sz w:val="24"/>
          <w:szCs w:val="24"/>
        </w:rPr>
        <w:t xml:space="preserve"> tekst</w:t>
      </w:r>
      <w:r w:rsidRPr="006F15A4">
        <w:rPr>
          <w:rFonts w:ascii="Times New Roman" w:hAnsi="Times New Roman" w:cs="Times New Roman"/>
          <w:sz w:val="24"/>
          <w:szCs w:val="24"/>
        </w:rPr>
        <w:t xml:space="preserve"> muudetakse ja sõnastatakse järgmiselt: </w:t>
      </w:r>
    </w:p>
    <w:p w14:paraId="3ACDA118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DA9DD32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>„Referentteenuse osutamist korraldab Tervisekassa. Referentteenuse osutamiseks sõlmib Tervisekassa verekeskusega, millel on käesoleva seaduse nõuetele vastav referentlabor, viieaastase tähtajaga halduslepingu, lähtudes halduskoostöö seaduses sätestatud tingimustest.“;</w:t>
      </w:r>
    </w:p>
    <w:p w14:paraId="7897D24E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36BE003" w14:textId="5B13A2F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>2)</w:t>
      </w:r>
      <w:r w:rsidRPr="006F15A4">
        <w:rPr>
          <w:rFonts w:ascii="Times New Roman" w:hAnsi="Times New Roman" w:cs="Times New Roman"/>
          <w:sz w:val="24"/>
          <w:szCs w:val="24"/>
        </w:rPr>
        <w:t xml:space="preserve"> paragrahvi 19 lõikes 1 asendatakse sõna</w:t>
      </w:r>
      <w:r w:rsidR="0094484B">
        <w:rPr>
          <w:rFonts w:ascii="Times New Roman" w:hAnsi="Times New Roman" w:cs="Times New Roman"/>
          <w:sz w:val="24"/>
          <w:szCs w:val="24"/>
        </w:rPr>
        <w:t>d</w:t>
      </w:r>
      <w:r w:rsidRPr="006F15A4">
        <w:rPr>
          <w:rFonts w:ascii="Times New Roman" w:hAnsi="Times New Roman" w:cs="Times New Roman"/>
          <w:sz w:val="24"/>
          <w:szCs w:val="24"/>
        </w:rPr>
        <w:t xml:space="preserve"> „Sotsiaalministeeriumi</w:t>
      </w:r>
      <w:r w:rsidR="0094484B">
        <w:rPr>
          <w:rFonts w:ascii="Times New Roman" w:hAnsi="Times New Roman" w:cs="Times New Roman"/>
          <w:sz w:val="24"/>
          <w:szCs w:val="24"/>
        </w:rPr>
        <w:t xml:space="preserve"> </w:t>
      </w:r>
      <w:r w:rsidR="0094484B" w:rsidRPr="0094484B">
        <w:rPr>
          <w:rFonts w:ascii="Times New Roman" w:hAnsi="Times New Roman" w:cs="Times New Roman"/>
          <w:sz w:val="24"/>
          <w:szCs w:val="24"/>
        </w:rPr>
        <w:t>kaudu riigieelarvest</w:t>
      </w:r>
      <w:r w:rsidRPr="006F15A4">
        <w:rPr>
          <w:rFonts w:ascii="Times New Roman" w:hAnsi="Times New Roman" w:cs="Times New Roman"/>
          <w:sz w:val="24"/>
          <w:szCs w:val="24"/>
        </w:rPr>
        <w:t>“ sõna</w:t>
      </w:r>
      <w:r w:rsidR="0094484B">
        <w:rPr>
          <w:rFonts w:ascii="Times New Roman" w:hAnsi="Times New Roman" w:cs="Times New Roman"/>
          <w:sz w:val="24"/>
          <w:szCs w:val="24"/>
        </w:rPr>
        <w:t>de</w:t>
      </w:r>
      <w:r w:rsidRPr="006F15A4">
        <w:rPr>
          <w:rFonts w:ascii="Times New Roman" w:hAnsi="Times New Roman" w:cs="Times New Roman"/>
          <w:sz w:val="24"/>
          <w:szCs w:val="24"/>
        </w:rPr>
        <w:t>ga „Tervisekassa</w:t>
      </w:r>
      <w:r w:rsidR="0094484B" w:rsidRPr="0094484B">
        <w:rPr>
          <w:rFonts w:ascii="Times New Roman" w:hAnsi="Times New Roman" w:cs="Times New Roman"/>
          <w:sz w:val="24"/>
          <w:szCs w:val="24"/>
        </w:rPr>
        <w:t xml:space="preserve"> eelarvest</w:t>
      </w:r>
      <w:r w:rsidRPr="006F15A4">
        <w:rPr>
          <w:rFonts w:ascii="Times New Roman" w:hAnsi="Times New Roman" w:cs="Times New Roman"/>
          <w:sz w:val="24"/>
          <w:szCs w:val="24"/>
        </w:rPr>
        <w:t>“.</w:t>
      </w:r>
    </w:p>
    <w:p w14:paraId="5CEFC05E" w14:textId="77777777" w:rsidR="00F86691" w:rsidRPr="006F15A4" w:rsidRDefault="00F86691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84E850" w14:textId="416173AE" w:rsidR="00FC697E" w:rsidRPr="006F15A4" w:rsidRDefault="00FC697E" w:rsidP="00D87E1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15A4">
        <w:rPr>
          <w:rFonts w:ascii="Times New Roman" w:hAnsi="Times New Roman" w:cs="Times New Roman"/>
          <w:b/>
          <w:bCs/>
          <w:sz w:val="24"/>
          <w:szCs w:val="24"/>
        </w:rPr>
        <w:t xml:space="preserve">§ </w:t>
      </w:r>
      <w:r w:rsidR="004E54F7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E25BE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6F15A4">
        <w:rPr>
          <w:rFonts w:ascii="Times New Roman" w:hAnsi="Times New Roman" w:cs="Times New Roman"/>
          <w:b/>
          <w:bCs/>
          <w:sz w:val="24"/>
          <w:szCs w:val="24"/>
        </w:rPr>
        <w:t>. Seaduse jõustumine</w:t>
      </w:r>
    </w:p>
    <w:p w14:paraId="10D10C79" w14:textId="77777777" w:rsidR="00FC697E" w:rsidRPr="006F15A4" w:rsidRDefault="00FC697E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ED83568" w14:textId="77777777" w:rsidR="00FC697E" w:rsidRPr="006F15A4" w:rsidRDefault="00FC697E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15A4">
        <w:rPr>
          <w:rFonts w:ascii="Times New Roman" w:hAnsi="Times New Roman" w:cs="Times New Roman"/>
          <w:bCs/>
          <w:sz w:val="24"/>
          <w:szCs w:val="24"/>
        </w:rPr>
        <w:t xml:space="preserve">(1) </w:t>
      </w:r>
      <w:bookmarkStart w:id="57" w:name="_Hlk153414036"/>
      <w:r w:rsidRPr="006F15A4">
        <w:rPr>
          <w:rFonts w:ascii="Times New Roman" w:hAnsi="Times New Roman" w:cs="Times New Roman"/>
          <w:bCs/>
          <w:sz w:val="24"/>
          <w:szCs w:val="24"/>
        </w:rPr>
        <w:t>Käesolev seadus jõustub 2024. aasta 1. juulil</w:t>
      </w:r>
      <w:bookmarkEnd w:id="57"/>
      <w:r w:rsidRPr="006F15A4">
        <w:rPr>
          <w:rFonts w:ascii="Times New Roman" w:hAnsi="Times New Roman" w:cs="Times New Roman"/>
          <w:bCs/>
          <w:sz w:val="24"/>
          <w:szCs w:val="24"/>
        </w:rPr>
        <w:t>.</w:t>
      </w:r>
    </w:p>
    <w:p w14:paraId="07859A25" w14:textId="77777777" w:rsidR="00FC697E" w:rsidRPr="006F15A4" w:rsidRDefault="00FC697E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B773C3C" w14:textId="42A4DE71" w:rsidR="00FC697E" w:rsidRPr="006F15A4" w:rsidRDefault="00FC697E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15A4">
        <w:rPr>
          <w:rFonts w:ascii="Times New Roman" w:hAnsi="Times New Roman" w:cs="Times New Roman"/>
          <w:bCs/>
          <w:sz w:val="24"/>
          <w:szCs w:val="24"/>
        </w:rPr>
        <w:t xml:space="preserve">(2) </w:t>
      </w:r>
      <w:bookmarkStart w:id="58" w:name="_Hlk153414128"/>
      <w:r w:rsidRPr="006F15A4">
        <w:rPr>
          <w:rFonts w:ascii="Times New Roman" w:hAnsi="Times New Roman" w:cs="Times New Roman"/>
          <w:bCs/>
          <w:sz w:val="24"/>
          <w:szCs w:val="24"/>
        </w:rPr>
        <w:t xml:space="preserve">Käesoleva seaduse § </w:t>
      </w:r>
      <w:r w:rsidR="005827DE">
        <w:rPr>
          <w:rFonts w:ascii="Times New Roman" w:hAnsi="Times New Roman" w:cs="Times New Roman"/>
          <w:bCs/>
          <w:sz w:val="24"/>
          <w:szCs w:val="24"/>
        </w:rPr>
        <w:t>6</w:t>
      </w:r>
      <w:r w:rsidRPr="006F15A4">
        <w:rPr>
          <w:rFonts w:ascii="Times New Roman" w:hAnsi="Times New Roman" w:cs="Times New Roman"/>
          <w:bCs/>
          <w:sz w:val="24"/>
          <w:szCs w:val="24"/>
        </w:rPr>
        <w:t xml:space="preserve"> jõustub üldises korras.</w:t>
      </w:r>
    </w:p>
    <w:bookmarkEnd w:id="58"/>
    <w:p w14:paraId="184E8584" w14:textId="77777777" w:rsidR="00FC697E" w:rsidRPr="006F15A4" w:rsidRDefault="00FC697E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764E9E1" w14:textId="2A0AA25E" w:rsidR="00FC697E" w:rsidRPr="006F15A4" w:rsidRDefault="00FC697E" w:rsidP="00D87E1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F15A4">
        <w:rPr>
          <w:rFonts w:ascii="Times New Roman" w:hAnsi="Times New Roman" w:cs="Times New Roman"/>
          <w:bCs/>
          <w:sz w:val="24"/>
          <w:szCs w:val="24"/>
        </w:rPr>
        <w:t xml:space="preserve">(3) Käesoleva seaduse § </w:t>
      </w:r>
      <w:r w:rsidR="00E25BE4">
        <w:rPr>
          <w:rFonts w:ascii="Times New Roman" w:hAnsi="Times New Roman" w:cs="Times New Roman"/>
          <w:bCs/>
          <w:sz w:val="24"/>
          <w:szCs w:val="24"/>
        </w:rPr>
        <w:t>8</w:t>
      </w:r>
      <w:r w:rsidRPr="006F15A4">
        <w:rPr>
          <w:rFonts w:ascii="Times New Roman" w:hAnsi="Times New Roman" w:cs="Times New Roman"/>
          <w:bCs/>
          <w:sz w:val="24"/>
          <w:szCs w:val="24"/>
        </w:rPr>
        <w:t xml:space="preserve"> punkt </w:t>
      </w:r>
      <w:r w:rsidR="00E25BE4">
        <w:rPr>
          <w:rFonts w:ascii="Times New Roman" w:hAnsi="Times New Roman" w:cs="Times New Roman"/>
          <w:bCs/>
          <w:sz w:val="24"/>
          <w:szCs w:val="24"/>
        </w:rPr>
        <w:t>3</w:t>
      </w:r>
      <w:r w:rsidRPr="006F15A4">
        <w:rPr>
          <w:rFonts w:ascii="Times New Roman" w:hAnsi="Times New Roman" w:cs="Times New Roman"/>
          <w:bCs/>
          <w:sz w:val="24"/>
          <w:szCs w:val="24"/>
        </w:rPr>
        <w:t xml:space="preserve"> ja § </w:t>
      </w:r>
      <w:r w:rsidR="006F15A4" w:rsidRPr="006F15A4">
        <w:rPr>
          <w:rFonts w:ascii="Times New Roman" w:hAnsi="Times New Roman" w:cs="Times New Roman"/>
          <w:bCs/>
          <w:sz w:val="24"/>
          <w:szCs w:val="24"/>
        </w:rPr>
        <w:t>1</w:t>
      </w:r>
      <w:r w:rsidR="00E25BE4">
        <w:rPr>
          <w:rFonts w:ascii="Times New Roman" w:hAnsi="Times New Roman" w:cs="Times New Roman"/>
          <w:bCs/>
          <w:sz w:val="24"/>
          <w:szCs w:val="24"/>
        </w:rPr>
        <w:t>1</w:t>
      </w:r>
      <w:r w:rsidRPr="006F15A4">
        <w:rPr>
          <w:rFonts w:ascii="Times New Roman" w:hAnsi="Times New Roman" w:cs="Times New Roman"/>
          <w:bCs/>
          <w:sz w:val="24"/>
          <w:szCs w:val="24"/>
        </w:rPr>
        <w:t xml:space="preserve"> jõustu</w:t>
      </w:r>
      <w:r w:rsidR="006F15A4">
        <w:rPr>
          <w:rFonts w:ascii="Times New Roman" w:hAnsi="Times New Roman" w:cs="Times New Roman"/>
          <w:bCs/>
          <w:sz w:val="24"/>
          <w:szCs w:val="24"/>
        </w:rPr>
        <w:t>vad</w:t>
      </w:r>
      <w:r w:rsidRPr="006F15A4">
        <w:rPr>
          <w:rFonts w:ascii="Times New Roman" w:hAnsi="Times New Roman" w:cs="Times New Roman"/>
          <w:bCs/>
          <w:sz w:val="24"/>
          <w:szCs w:val="24"/>
        </w:rPr>
        <w:t xml:space="preserve"> 2025. aasta 1. jaanuaril. </w:t>
      </w:r>
    </w:p>
    <w:p w14:paraId="156D16D0" w14:textId="77777777" w:rsidR="00FC697E" w:rsidRDefault="00FC697E" w:rsidP="00D87E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0A4CF34" w14:textId="77777777" w:rsidR="00E25BE4" w:rsidRPr="006F15A4" w:rsidRDefault="00E25BE4" w:rsidP="00D87E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10D446" w14:textId="77777777" w:rsidR="00FC697E" w:rsidRPr="006F15A4" w:rsidRDefault="00FC697E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AC4970" w14:textId="77777777" w:rsidR="00FC697E" w:rsidRPr="006F15A4" w:rsidRDefault="00FC697E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 xml:space="preserve">Lauri Hussar </w:t>
      </w:r>
    </w:p>
    <w:p w14:paraId="098A1685" w14:textId="77777777" w:rsidR="00FC697E" w:rsidRPr="006F15A4" w:rsidRDefault="00FC697E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hAnsi="Times New Roman" w:cs="Times New Roman"/>
          <w:sz w:val="24"/>
          <w:szCs w:val="24"/>
        </w:rPr>
        <w:t xml:space="preserve">Riigikogu esimees </w:t>
      </w:r>
    </w:p>
    <w:p w14:paraId="118EB513" w14:textId="77777777" w:rsidR="00FC697E" w:rsidRPr="006F15A4" w:rsidRDefault="00FC697E" w:rsidP="00D87E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5B5B35" w14:textId="5C27BBD4" w:rsidR="00FC697E" w:rsidRPr="006F15A4" w:rsidRDefault="00FC697E" w:rsidP="00D87E17">
      <w:pPr>
        <w:widowControl w:val="0"/>
        <w:pBdr>
          <w:bottom w:val="single" w:sz="12" w:space="11" w:color="auto"/>
        </w:pBd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</w:pPr>
      <w:del w:id="59" w:author="Helen Uustalu" w:date="2024-01-05T12:36:00Z">
        <w:r w:rsidRPr="006F15A4" w:rsidDel="00A640CC">
          <w:rPr>
            <w:rFonts w:ascii="Times New Roman" w:hAnsi="Times New Roman" w:cs="Times New Roman"/>
            <w:sz w:val="24"/>
            <w:szCs w:val="24"/>
          </w:rPr>
          <w:softHyphen/>
        </w:r>
        <w:r w:rsidRPr="006F15A4" w:rsidDel="00A640CC">
          <w:rPr>
            <w:rFonts w:ascii="Times New Roman" w:hAnsi="Times New Roman" w:cs="Times New Roman"/>
            <w:sz w:val="24"/>
            <w:szCs w:val="24"/>
          </w:rPr>
          <w:softHyphen/>
        </w:r>
        <w:r w:rsidRPr="006F15A4" w:rsidDel="00A640CC">
          <w:rPr>
            <w:rFonts w:ascii="Times New Roman" w:hAnsi="Times New Roman" w:cs="Times New Roman"/>
            <w:sz w:val="24"/>
            <w:szCs w:val="24"/>
          </w:rPr>
          <w:softHyphen/>
        </w:r>
        <w:r w:rsidRPr="006F15A4" w:rsidDel="00A640CC">
          <w:rPr>
            <w:rFonts w:ascii="Times New Roman" w:hAnsi="Times New Roman" w:cs="Times New Roman"/>
            <w:sz w:val="24"/>
            <w:szCs w:val="24"/>
          </w:rPr>
          <w:softHyphen/>
        </w:r>
        <w:r w:rsidRPr="006F15A4" w:rsidDel="00A640CC">
          <w:rPr>
            <w:rFonts w:ascii="Times New Roman" w:hAnsi="Times New Roman" w:cs="Times New Roman"/>
            <w:sz w:val="24"/>
            <w:szCs w:val="24"/>
          </w:rPr>
          <w:softHyphen/>
        </w:r>
        <w:r w:rsidRPr="006F15A4" w:rsidDel="00A640CC">
          <w:rPr>
            <w:rFonts w:ascii="Times New Roman" w:hAnsi="Times New Roman" w:cs="Times New Roman"/>
            <w:sz w:val="24"/>
            <w:szCs w:val="24"/>
          </w:rPr>
          <w:softHyphen/>
        </w:r>
        <w:r w:rsidRPr="006F15A4" w:rsidDel="00A640CC">
          <w:rPr>
            <w:rFonts w:ascii="Times New Roman" w:hAnsi="Times New Roman" w:cs="Times New Roman"/>
            <w:sz w:val="24"/>
            <w:szCs w:val="24"/>
          </w:rPr>
          <w:softHyphen/>
        </w:r>
        <w:r w:rsidRPr="006F15A4" w:rsidDel="00A640CC">
          <w:rPr>
            <w:rFonts w:ascii="Times New Roman" w:hAnsi="Times New Roman" w:cs="Times New Roman"/>
            <w:sz w:val="24"/>
            <w:szCs w:val="24"/>
          </w:rPr>
          <w:softHyphen/>
        </w:r>
        <w:r w:rsidRPr="006F15A4" w:rsidDel="00A640CC">
          <w:rPr>
            <w:rFonts w:ascii="Times New Roman" w:hAnsi="Times New Roman" w:cs="Times New Roman"/>
            <w:sz w:val="24"/>
            <w:szCs w:val="24"/>
          </w:rPr>
          <w:softHyphen/>
        </w:r>
        <w:r w:rsidRPr="006F15A4" w:rsidDel="00A640CC">
          <w:rPr>
            <w:rFonts w:ascii="Times New Roman" w:hAnsi="Times New Roman" w:cs="Times New Roman"/>
            <w:sz w:val="24"/>
            <w:szCs w:val="24"/>
          </w:rPr>
          <w:softHyphen/>
        </w:r>
        <w:r w:rsidRPr="006F15A4" w:rsidDel="00A640CC">
          <w:rPr>
            <w:rFonts w:ascii="Times New Roman" w:hAnsi="Times New Roman" w:cs="Times New Roman"/>
            <w:sz w:val="24"/>
            <w:szCs w:val="24"/>
          </w:rPr>
          <w:softHyphen/>
        </w:r>
        <w:r w:rsidRPr="006F15A4" w:rsidDel="00A640CC">
          <w:rPr>
            <w:rFonts w:ascii="Times New Roman" w:hAnsi="Times New Roman" w:cs="Times New Roman"/>
            <w:sz w:val="24"/>
            <w:szCs w:val="24"/>
          </w:rPr>
          <w:softHyphen/>
        </w:r>
        <w:r w:rsidRPr="006F15A4" w:rsidDel="00A640CC">
          <w:rPr>
            <w:rFonts w:ascii="Times New Roman" w:hAnsi="Times New Roman" w:cs="Times New Roman"/>
            <w:sz w:val="24"/>
            <w:szCs w:val="24"/>
          </w:rPr>
          <w:softHyphen/>
        </w:r>
        <w:r w:rsidRPr="006F15A4" w:rsidDel="00A640CC">
          <w:rPr>
            <w:rFonts w:ascii="Times New Roman" w:hAnsi="Times New Roman" w:cs="Times New Roman"/>
            <w:sz w:val="24"/>
            <w:szCs w:val="24"/>
          </w:rPr>
          <w:softHyphen/>
        </w:r>
        <w:r w:rsidRPr="006F15A4" w:rsidDel="00A640CC">
          <w:rPr>
            <w:rFonts w:ascii="Times New Roman" w:hAnsi="Times New Roman" w:cs="Times New Roman"/>
            <w:sz w:val="24"/>
            <w:szCs w:val="24"/>
          </w:rPr>
          <w:softHyphen/>
        </w:r>
        <w:r w:rsidRPr="006F15A4" w:rsidDel="00A640CC">
          <w:rPr>
            <w:rFonts w:ascii="Times New Roman" w:hAnsi="Times New Roman" w:cs="Times New Roman"/>
            <w:sz w:val="24"/>
            <w:szCs w:val="24"/>
          </w:rPr>
          <w:softHyphen/>
        </w:r>
        <w:r w:rsidRPr="006F15A4" w:rsidDel="00A640CC">
          <w:rPr>
            <w:rFonts w:ascii="Times New Roman" w:eastAsia="Arial Unicode MS" w:hAnsi="Times New Roman" w:cs="Times New Roman"/>
            <w:kern w:val="3"/>
            <w:sz w:val="24"/>
            <w:szCs w:val="24"/>
            <w:lang w:eastAsia="et-EE"/>
          </w:rPr>
          <w:delText xml:space="preserve">Tallinn, </w:delText>
        </w:r>
      </w:del>
      <w:ins w:id="60" w:author="Helen Uustalu" w:date="2024-01-05T12:36:00Z">
        <w:r w:rsidR="00A640CC">
          <w:rPr>
            <w:rFonts w:ascii="Times New Roman" w:hAnsi="Times New Roman" w:cs="Times New Roman"/>
            <w:sz w:val="24"/>
            <w:szCs w:val="24"/>
          </w:rPr>
          <w:t>Tallinn</w:t>
        </w:r>
      </w:ins>
      <w:r w:rsidRPr="006F15A4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ab/>
      </w:r>
      <w:r w:rsidRPr="006F15A4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ab/>
        <w:t>2024</w:t>
      </w:r>
    </w:p>
    <w:p w14:paraId="3311270B" w14:textId="43A63E2C" w:rsidR="00F86691" w:rsidRPr="006F15A4" w:rsidRDefault="00FC697E" w:rsidP="00AE749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6F15A4">
        <w:rPr>
          <w:rFonts w:ascii="Times New Roman" w:eastAsia="Arial Unicode MS" w:hAnsi="Times New Roman" w:cs="Times New Roman"/>
          <w:kern w:val="3"/>
          <w:sz w:val="24"/>
          <w:szCs w:val="24"/>
          <w:lang w:eastAsia="et-EE"/>
        </w:rPr>
        <w:t xml:space="preserve">Algatab Vabariigi Valitsus </w:t>
      </w:r>
    </w:p>
    <w:sectPr w:rsidR="00F86691" w:rsidRPr="006F15A4" w:rsidSect="00E77FE1"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Helen Uustalu" w:date="2024-01-05T09:32:00Z" w:initials="HU">
    <w:p w14:paraId="17A32A19" w14:textId="77777777" w:rsidR="008C040A" w:rsidRDefault="006A3D2D" w:rsidP="00DB3A48">
      <w:pPr>
        <w:pStyle w:val="Kommentaaritekst"/>
      </w:pPr>
      <w:r>
        <w:rPr>
          <w:rStyle w:val="Kommentaariviide"/>
        </w:rPr>
        <w:annotationRef/>
      </w:r>
      <w:r w:rsidR="008C040A">
        <w:t xml:space="preserve">See säte ei sobi oma sisult reguleerimisala sättesse. Pigem tuleks see sätestada § 4 lõikena 2. </w:t>
      </w:r>
    </w:p>
  </w:comment>
  <w:comment w:id="9" w:author="Helen Uustalu" w:date="2024-01-05T09:50:00Z" w:initials="HU">
    <w:p w14:paraId="0708F571" w14:textId="1C171E62" w:rsidR="00E64304" w:rsidRDefault="00E64304" w:rsidP="00E7788F">
      <w:pPr>
        <w:pStyle w:val="Kommentaaritekst"/>
      </w:pPr>
      <w:r>
        <w:rPr>
          <w:rStyle w:val="Kommentaariviide"/>
        </w:rPr>
        <w:annotationRef/>
      </w:r>
      <w:r>
        <w:t>Volitusnormi standardsõnastus.</w:t>
      </w:r>
    </w:p>
  </w:comment>
  <w:comment w:id="13" w:author="Helen Uustalu" w:date="2024-01-05T10:00:00Z" w:initials="HU">
    <w:p w14:paraId="12155478" w14:textId="77777777" w:rsidR="00CD15F2" w:rsidRDefault="00CD15F2" w:rsidP="00406096">
      <w:pPr>
        <w:pStyle w:val="Kommentaaritekst"/>
      </w:pPr>
      <w:r>
        <w:rPr>
          <w:rStyle w:val="Kommentaariviide"/>
        </w:rPr>
        <w:annotationRef/>
      </w:r>
      <w:r>
        <w:t>Kuna enamus teksti tuleb sättesse juurde, siis soovitame terve säte uuesti sõnastada, st ...muudetakse ja sõnastatakse järgmiselt...</w:t>
      </w:r>
    </w:p>
  </w:comment>
  <w:comment w:id="15" w:author="Birgit Hermann" w:date="2024-01-11T15:01:00Z" w:initials="BH">
    <w:p w14:paraId="170EA1E4" w14:textId="77777777" w:rsidR="00B16860" w:rsidRDefault="00B16860" w:rsidP="00A648C0">
      <w:pPr>
        <w:pStyle w:val="Kommentaaritekst"/>
      </w:pPr>
      <w:r>
        <w:rPr>
          <w:rStyle w:val="Kommentaariviide"/>
        </w:rPr>
        <w:annotationRef/>
      </w:r>
      <w:r>
        <w:t xml:space="preserve">Palume muuta sätet nii, et see sisaldaks sõna ,,järelhindamine''. Järelhindamise kavandamisel palume lähtuda järelhindamise korraldamise juhendist - </w:t>
      </w:r>
      <w:hyperlink r:id="rId1" w:history="1">
        <w:r w:rsidRPr="00A648C0">
          <w:rPr>
            <w:rStyle w:val="Hperlink"/>
          </w:rPr>
          <w:t>https://www.just.ee/media/3096/download</w:t>
        </w:r>
      </w:hyperlink>
    </w:p>
  </w:comment>
  <w:comment w:id="44" w:author="Helen Uustalu" w:date="2024-01-05T12:08:00Z" w:initials="HU">
    <w:p w14:paraId="0F31164B" w14:textId="71968E0B" w:rsidR="002D560A" w:rsidRDefault="002D560A" w:rsidP="00777CBA">
      <w:pPr>
        <w:pStyle w:val="Kommentaaritekst"/>
      </w:pPr>
      <w:r>
        <w:rPr>
          <w:rStyle w:val="Kommentaariviide"/>
        </w:rPr>
        <w:annotationRef/>
      </w:r>
      <w:r>
        <w:t>Täiendada sama muutmisvormeli all ei saa, küll aga saab asendada (HÕNTE § 34 lg 4).</w:t>
      </w:r>
    </w:p>
  </w:comment>
  <w:comment w:id="51" w:author="Helen Uustalu" w:date="2024-01-15T15:18:00Z" w:initials="HU">
    <w:p w14:paraId="6E766069" w14:textId="77777777" w:rsidR="008C040A" w:rsidRDefault="008C040A" w:rsidP="00DA1D21">
      <w:pPr>
        <w:pStyle w:val="Kommentaaritekst"/>
      </w:pPr>
      <w:r>
        <w:rPr>
          <w:rStyle w:val="Kommentaariviide"/>
        </w:rPr>
        <w:annotationRef/>
      </w:r>
      <w:r>
        <w:t>Lause ei ühildu. Palun parandada...</w:t>
      </w:r>
      <w:r>
        <w:rPr>
          <w:i/>
          <w:iCs/>
        </w:rPr>
        <w:t>sigarettide ja nende täitepakendite tootja...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7A32A19" w15:done="0"/>
  <w15:commentEx w15:paraId="0708F571" w15:done="0"/>
  <w15:commentEx w15:paraId="12155478" w15:done="0"/>
  <w15:commentEx w15:paraId="170EA1E4" w15:done="0"/>
  <w15:commentEx w15:paraId="0F31164B" w15:done="0"/>
  <w15:commentEx w15:paraId="6E76606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424B34" w16cex:dateUtc="2024-01-05T07:32:00Z"/>
  <w16cex:commentExtensible w16cex:durableId="29424F50" w16cex:dateUtc="2024-01-05T07:50:00Z"/>
  <w16cex:commentExtensible w16cex:durableId="294251BD" w16cex:dateUtc="2024-01-05T08:00:00Z"/>
  <w16cex:commentExtensible w16cex:durableId="294A8132" w16cex:dateUtc="2024-01-11T13:01:00Z"/>
  <w16cex:commentExtensible w16cex:durableId="29426FB0" w16cex:dateUtc="2024-01-05T10:08:00Z"/>
  <w16cex:commentExtensible w16cex:durableId="294FCB4E" w16cex:dateUtc="2024-01-15T13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A32A19" w16cid:durableId="29424B34"/>
  <w16cid:commentId w16cid:paraId="0708F571" w16cid:durableId="29424F50"/>
  <w16cid:commentId w16cid:paraId="12155478" w16cid:durableId="294251BD"/>
  <w16cid:commentId w16cid:paraId="170EA1E4" w16cid:durableId="294A8132"/>
  <w16cid:commentId w16cid:paraId="0F31164B" w16cid:durableId="29426FB0"/>
  <w16cid:commentId w16cid:paraId="6E766069" w16cid:durableId="294FCB4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E6CAC" w14:textId="77777777" w:rsidR="00E213C8" w:rsidRDefault="00E213C8" w:rsidP="00E213C8">
      <w:pPr>
        <w:spacing w:after="0" w:line="240" w:lineRule="auto"/>
      </w:pPr>
      <w:r>
        <w:separator/>
      </w:r>
    </w:p>
  </w:endnote>
  <w:endnote w:type="continuationSeparator" w:id="0">
    <w:p w14:paraId="50B1903A" w14:textId="77777777" w:rsidR="00E213C8" w:rsidRDefault="00E213C8" w:rsidP="00E213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9873203"/>
      <w:docPartObj>
        <w:docPartGallery w:val="Page Numbers (Bottom of Page)"/>
        <w:docPartUnique/>
      </w:docPartObj>
    </w:sdtPr>
    <w:sdtEndPr/>
    <w:sdtContent>
      <w:p w14:paraId="44F6E2DB" w14:textId="59288790" w:rsidR="00E213C8" w:rsidRDefault="00E213C8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38A5D4" w14:textId="77777777" w:rsidR="00E213C8" w:rsidRDefault="00E213C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037E5" w14:textId="77777777" w:rsidR="00E213C8" w:rsidRDefault="00E213C8" w:rsidP="00E213C8">
      <w:pPr>
        <w:spacing w:after="0" w:line="240" w:lineRule="auto"/>
      </w:pPr>
      <w:r>
        <w:separator/>
      </w:r>
    </w:p>
  </w:footnote>
  <w:footnote w:type="continuationSeparator" w:id="0">
    <w:p w14:paraId="1CD9B33C" w14:textId="77777777" w:rsidR="00E213C8" w:rsidRDefault="00E213C8" w:rsidP="00E213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81DB1"/>
    <w:multiLevelType w:val="hybridMultilevel"/>
    <w:tmpl w:val="9DECF37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235CC0"/>
    <w:multiLevelType w:val="hybridMultilevel"/>
    <w:tmpl w:val="C750CEE2"/>
    <w:lvl w:ilvl="0" w:tplc="68B8D2A6">
      <w:start w:val="1"/>
      <w:numFmt w:val="decimal"/>
      <w:lvlText w:val="%1)"/>
      <w:lvlJc w:val="left"/>
      <w:pPr>
        <w:ind w:left="1070" w:hanging="71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1872B2"/>
    <w:multiLevelType w:val="hybridMultilevel"/>
    <w:tmpl w:val="53AC562A"/>
    <w:lvl w:ilvl="0" w:tplc="C5B40A7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0843E2"/>
    <w:multiLevelType w:val="hybridMultilevel"/>
    <w:tmpl w:val="E4E24C7E"/>
    <w:lvl w:ilvl="0" w:tplc="DBFE5A66">
      <w:start w:val="1"/>
      <w:numFmt w:val="decimal"/>
      <w:lvlText w:val="%1)"/>
      <w:lvlJc w:val="left"/>
      <w:pPr>
        <w:ind w:left="1070" w:hanging="710"/>
      </w:pPr>
      <w:rPr>
        <w:rFonts w:ascii="Arial" w:eastAsiaTheme="minorHAnsi" w:hAnsi="Arial" w:cs="Arial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855E2"/>
    <w:multiLevelType w:val="hybridMultilevel"/>
    <w:tmpl w:val="B7920708"/>
    <w:lvl w:ilvl="0" w:tplc="315E70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B62A01"/>
    <w:multiLevelType w:val="hybridMultilevel"/>
    <w:tmpl w:val="4D2041A8"/>
    <w:lvl w:ilvl="0" w:tplc="DBFE5A66">
      <w:start w:val="1"/>
      <w:numFmt w:val="decimal"/>
      <w:lvlText w:val="%1)"/>
      <w:lvlJc w:val="left"/>
      <w:pPr>
        <w:ind w:left="1070" w:hanging="710"/>
      </w:pPr>
      <w:rPr>
        <w:rFonts w:ascii="Arial" w:eastAsiaTheme="minorHAnsi" w:hAnsi="Arial" w:cs="Arial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4531519">
    <w:abstractNumId w:val="0"/>
  </w:num>
  <w:num w:numId="2" w16cid:durableId="1633289823">
    <w:abstractNumId w:val="3"/>
  </w:num>
  <w:num w:numId="3" w16cid:durableId="196967936">
    <w:abstractNumId w:val="5"/>
  </w:num>
  <w:num w:numId="4" w16cid:durableId="590360945">
    <w:abstractNumId w:val="1"/>
  </w:num>
  <w:num w:numId="5" w16cid:durableId="1909611452">
    <w:abstractNumId w:val="2"/>
  </w:num>
  <w:num w:numId="6" w16cid:durableId="257491932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Helen Uustalu">
    <w15:presenceInfo w15:providerId="AD" w15:userId="S::Helen.Uustalu@just.ee::dae08b0d-4fb1-4621-9d19-6c7572605faa"/>
  </w15:person>
  <w15:person w15:author="Birgit Hermann">
    <w15:presenceInfo w15:providerId="AD" w15:userId="S::Birgit.Hermann@just.ee::782e154d-da3a-4b7a-b313-330e0a6f109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40"/>
  <w:doNotDisplayPageBoundaries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912"/>
    <w:rsid w:val="00000AF3"/>
    <w:rsid w:val="00003FBF"/>
    <w:rsid w:val="0001026D"/>
    <w:rsid w:val="00013B60"/>
    <w:rsid w:val="00016ED8"/>
    <w:rsid w:val="000175F2"/>
    <w:rsid w:val="00020483"/>
    <w:rsid w:val="000212B2"/>
    <w:rsid w:val="00022028"/>
    <w:rsid w:val="000232C0"/>
    <w:rsid w:val="0002382D"/>
    <w:rsid w:val="00024960"/>
    <w:rsid w:val="00024F1C"/>
    <w:rsid w:val="00026D93"/>
    <w:rsid w:val="00027CCA"/>
    <w:rsid w:val="00031952"/>
    <w:rsid w:val="00032AE9"/>
    <w:rsid w:val="00033047"/>
    <w:rsid w:val="00033061"/>
    <w:rsid w:val="00033352"/>
    <w:rsid w:val="00033EEF"/>
    <w:rsid w:val="0003424D"/>
    <w:rsid w:val="00034545"/>
    <w:rsid w:val="0003617D"/>
    <w:rsid w:val="00040679"/>
    <w:rsid w:val="000423CA"/>
    <w:rsid w:val="0004552A"/>
    <w:rsid w:val="00045C1F"/>
    <w:rsid w:val="000531F1"/>
    <w:rsid w:val="00057F9F"/>
    <w:rsid w:val="00060A87"/>
    <w:rsid w:val="0006285D"/>
    <w:rsid w:val="0006323A"/>
    <w:rsid w:val="000649D2"/>
    <w:rsid w:val="00065893"/>
    <w:rsid w:val="000670E3"/>
    <w:rsid w:val="000715A8"/>
    <w:rsid w:val="000726AA"/>
    <w:rsid w:val="00072BD9"/>
    <w:rsid w:val="00073ECA"/>
    <w:rsid w:val="000756BA"/>
    <w:rsid w:val="00077AB3"/>
    <w:rsid w:val="00077BD1"/>
    <w:rsid w:val="0008093C"/>
    <w:rsid w:val="0008102A"/>
    <w:rsid w:val="00081610"/>
    <w:rsid w:val="0008352C"/>
    <w:rsid w:val="000851AA"/>
    <w:rsid w:val="000852F6"/>
    <w:rsid w:val="00086A69"/>
    <w:rsid w:val="000970D3"/>
    <w:rsid w:val="000A1330"/>
    <w:rsid w:val="000A1CC1"/>
    <w:rsid w:val="000A37FF"/>
    <w:rsid w:val="000A3DFD"/>
    <w:rsid w:val="000A44DF"/>
    <w:rsid w:val="000A4E1F"/>
    <w:rsid w:val="000A7DFB"/>
    <w:rsid w:val="000B0340"/>
    <w:rsid w:val="000B10DF"/>
    <w:rsid w:val="000B4C5E"/>
    <w:rsid w:val="000B57B3"/>
    <w:rsid w:val="000B6ACC"/>
    <w:rsid w:val="000B77BD"/>
    <w:rsid w:val="000C112C"/>
    <w:rsid w:val="000C136B"/>
    <w:rsid w:val="000C1DA4"/>
    <w:rsid w:val="000C30EE"/>
    <w:rsid w:val="000C61C3"/>
    <w:rsid w:val="000C7F13"/>
    <w:rsid w:val="000D2468"/>
    <w:rsid w:val="000D4335"/>
    <w:rsid w:val="000D4C1E"/>
    <w:rsid w:val="000D61F4"/>
    <w:rsid w:val="000D722D"/>
    <w:rsid w:val="000D7812"/>
    <w:rsid w:val="000E20ED"/>
    <w:rsid w:val="000E214F"/>
    <w:rsid w:val="000E2280"/>
    <w:rsid w:val="000E23CC"/>
    <w:rsid w:val="000E3EDF"/>
    <w:rsid w:val="000E7CCD"/>
    <w:rsid w:val="000F7529"/>
    <w:rsid w:val="00100118"/>
    <w:rsid w:val="001027CC"/>
    <w:rsid w:val="00106629"/>
    <w:rsid w:val="00106C61"/>
    <w:rsid w:val="00107409"/>
    <w:rsid w:val="0011225A"/>
    <w:rsid w:val="00112483"/>
    <w:rsid w:val="00112787"/>
    <w:rsid w:val="00113DD3"/>
    <w:rsid w:val="00114521"/>
    <w:rsid w:val="00116F6D"/>
    <w:rsid w:val="00120007"/>
    <w:rsid w:val="00120E42"/>
    <w:rsid w:val="0012171A"/>
    <w:rsid w:val="00124BCD"/>
    <w:rsid w:val="00130E44"/>
    <w:rsid w:val="00131398"/>
    <w:rsid w:val="001339A9"/>
    <w:rsid w:val="00136DA6"/>
    <w:rsid w:val="0014287A"/>
    <w:rsid w:val="001428BA"/>
    <w:rsid w:val="00144074"/>
    <w:rsid w:val="0014422A"/>
    <w:rsid w:val="001448BD"/>
    <w:rsid w:val="00146FEF"/>
    <w:rsid w:val="00150ADE"/>
    <w:rsid w:val="00154638"/>
    <w:rsid w:val="0015763D"/>
    <w:rsid w:val="0015769A"/>
    <w:rsid w:val="00161372"/>
    <w:rsid w:val="001641E8"/>
    <w:rsid w:val="00166689"/>
    <w:rsid w:val="001707B6"/>
    <w:rsid w:val="00170FD9"/>
    <w:rsid w:val="001721DD"/>
    <w:rsid w:val="001735A8"/>
    <w:rsid w:val="00174573"/>
    <w:rsid w:val="0017539B"/>
    <w:rsid w:val="00181011"/>
    <w:rsid w:val="001841AD"/>
    <w:rsid w:val="0018516A"/>
    <w:rsid w:val="00191050"/>
    <w:rsid w:val="0019105D"/>
    <w:rsid w:val="00191594"/>
    <w:rsid w:val="0019393A"/>
    <w:rsid w:val="00196084"/>
    <w:rsid w:val="001975C6"/>
    <w:rsid w:val="0019781A"/>
    <w:rsid w:val="001A1F0C"/>
    <w:rsid w:val="001A2059"/>
    <w:rsid w:val="001A6B91"/>
    <w:rsid w:val="001A7BFE"/>
    <w:rsid w:val="001B24B4"/>
    <w:rsid w:val="001B3E63"/>
    <w:rsid w:val="001B5517"/>
    <w:rsid w:val="001B5E2E"/>
    <w:rsid w:val="001C1DBE"/>
    <w:rsid w:val="001C259D"/>
    <w:rsid w:val="001C3FBB"/>
    <w:rsid w:val="001C4C18"/>
    <w:rsid w:val="001C5CBB"/>
    <w:rsid w:val="001C5DA0"/>
    <w:rsid w:val="001C6FDF"/>
    <w:rsid w:val="001D0AAD"/>
    <w:rsid w:val="001D2E88"/>
    <w:rsid w:val="001D3983"/>
    <w:rsid w:val="001D5346"/>
    <w:rsid w:val="001D5D9C"/>
    <w:rsid w:val="001E5D39"/>
    <w:rsid w:val="001E5F43"/>
    <w:rsid w:val="001E61E8"/>
    <w:rsid w:val="001E621A"/>
    <w:rsid w:val="001E6421"/>
    <w:rsid w:val="001F0DFF"/>
    <w:rsid w:val="001F1E0B"/>
    <w:rsid w:val="001F1FE1"/>
    <w:rsid w:val="002005DE"/>
    <w:rsid w:val="00201A37"/>
    <w:rsid w:val="00201F50"/>
    <w:rsid w:val="00203649"/>
    <w:rsid w:val="00206C67"/>
    <w:rsid w:val="00210A1B"/>
    <w:rsid w:val="0021243A"/>
    <w:rsid w:val="00212880"/>
    <w:rsid w:val="0021323D"/>
    <w:rsid w:val="002140F2"/>
    <w:rsid w:val="00214ACB"/>
    <w:rsid w:val="00217F0F"/>
    <w:rsid w:val="002240BA"/>
    <w:rsid w:val="002251EE"/>
    <w:rsid w:val="00226DDA"/>
    <w:rsid w:val="002320CC"/>
    <w:rsid w:val="00236355"/>
    <w:rsid w:val="00240193"/>
    <w:rsid w:val="002402C4"/>
    <w:rsid w:val="002405C7"/>
    <w:rsid w:val="00240E72"/>
    <w:rsid w:val="00241767"/>
    <w:rsid w:val="00244E00"/>
    <w:rsid w:val="0024745F"/>
    <w:rsid w:val="00251BB0"/>
    <w:rsid w:val="002545FA"/>
    <w:rsid w:val="00260008"/>
    <w:rsid w:val="00263C55"/>
    <w:rsid w:val="0026493F"/>
    <w:rsid w:val="002703B2"/>
    <w:rsid w:val="00270A55"/>
    <w:rsid w:val="00271B86"/>
    <w:rsid w:val="00272EF9"/>
    <w:rsid w:val="00273340"/>
    <w:rsid w:val="00273EFB"/>
    <w:rsid w:val="00275A97"/>
    <w:rsid w:val="00277221"/>
    <w:rsid w:val="002776A9"/>
    <w:rsid w:val="00280E48"/>
    <w:rsid w:val="00281319"/>
    <w:rsid w:val="002848DD"/>
    <w:rsid w:val="00285687"/>
    <w:rsid w:val="00290B99"/>
    <w:rsid w:val="00290F96"/>
    <w:rsid w:val="00292296"/>
    <w:rsid w:val="00293543"/>
    <w:rsid w:val="00295FAC"/>
    <w:rsid w:val="002969B5"/>
    <w:rsid w:val="002A09B9"/>
    <w:rsid w:val="002A3F22"/>
    <w:rsid w:val="002A5598"/>
    <w:rsid w:val="002A5A58"/>
    <w:rsid w:val="002A77D8"/>
    <w:rsid w:val="002B34FE"/>
    <w:rsid w:val="002B36D4"/>
    <w:rsid w:val="002B489E"/>
    <w:rsid w:val="002B6DC1"/>
    <w:rsid w:val="002B7B8B"/>
    <w:rsid w:val="002B7E81"/>
    <w:rsid w:val="002C6107"/>
    <w:rsid w:val="002D1E4B"/>
    <w:rsid w:val="002D3B92"/>
    <w:rsid w:val="002D560A"/>
    <w:rsid w:val="002E2AB4"/>
    <w:rsid w:val="002E49B9"/>
    <w:rsid w:val="002E7BE2"/>
    <w:rsid w:val="002F131F"/>
    <w:rsid w:val="002F3631"/>
    <w:rsid w:val="002F3B04"/>
    <w:rsid w:val="002F59B7"/>
    <w:rsid w:val="002F5AED"/>
    <w:rsid w:val="002F603F"/>
    <w:rsid w:val="00301787"/>
    <w:rsid w:val="00302290"/>
    <w:rsid w:val="00303511"/>
    <w:rsid w:val="00303694"/>
    <w:rsid w:val="00304CAB"/>
    <w:rsid w:val="00306B42"/>
    <w:rsid w:val="00311840"/>
    <w:rsid w:val="00312638"/>
    <w:rsid w:val="00313A84"/>
    <w:rsid w:val="00313F72"/>
    <w:rsid w:val="00313FC0"/>
    <w:rsid w:val="00314106"/>
    <w:rsid w:val="00314C3F"/>
    <w:rsid w:val="00314D42"/>
    <w:rsid w:val="00315234"/>
    <w:rsid w:val="0031523E"/>
    <w:rsid w:val="00317E8C"/>
    <w:rsid w:val="00321941"/>
    <w:rsid w:val="0032263D"/>
    <w:rsid w:val="00322EFE"/>
    <w:rsid w:val="0032452B"/>
    <w:rsid w:val="00325719"/>
    <w:rsid w:val="00331C8A"/>
    <w:rsid w:val="00333916"/>
    <w:rsid w:val="003366B7"/>
    <w:rsid w:val="00341956"/>
    <w:rsid w:val="00342BDC"/>
    <w:rsid w:val="00344501"/>
    <w:rsid w:val="00344554"/>
    <w:rsid w:val="00344BEA"/>
    <w:rsid w:val="003461A1"/>
    <w:rsid w:val="00346805"/>
    <w:rsid w:val="00346E0E"/>
    <w:rsid w:val="003470FB"/>
    <w:rsid w:val="003502E6"/>
    <w:rsid w:val="0035495F"/>
    <w:rsid w:val="00356F1F"/>
    <w:rsid w:val="00360D35"/>
    <w:rsid w:val="00361687"/>
    <w:rsid w:val="00363724"/>
    <w:rsid w:val="00364102"/>
    <w:rsid w:val="00364655"/>
    <w:rsid w:val="00366986"/>
    <w:rsid w:val="003724C9"/>
    <w:rsid w:val="0037470A"/>
    <w:rsid w:val="003770A2"/>
    <w:rsid w:val="00381ABE"/>
    <w:rsid w:val="00382B0C"/>
    <w:rsid w:val="00382BB3"/>
    <w:rsid w:val="003848E3"/>
    <w:rsid w:val="003856C4"/>
    <w:rsid w:val="00390D4B"/>
    <w:rsid w:val="00392D1F"/>
    <w:rsid w:val="00392E68"/>
    <w:rsid w:val="00393C51"/>
    <w:rsid w:val="00394AF9"/>
    <w:rsid w:val="003958AA"/>
    <w:rsid w:val="003968A9"/>
    <w:rsid w:val="003970D2"/>
    <w:rsid w:val="003A0010"/>
    <w:rsid w:val="003A0CC0"/>
    <w:rsid w:val="003A0F9E"/>
    <w:rsid w:val="003A21A8"/>
    <w:rsid w:val="003A4473"/>
    <w:rsid w:val="003A5309"/>
    <w:rsid w:val="003A619D"/>
    <w:rsid w:val="003A6AA9"/>
    <w:rsid w:val="003A6D83"/>
    <w:rsid w:val="003B0BBF"/>
    <w:rsid w:val="003B172A"/>
    <w:rsid w:val="003B2693"/>
    <w:rsid w:val="003B4716"/>
    <w:rsid w:val="003B4D4B"/>
    <w:rsid w:val="003C06AC"/>
    <w:rsid w:val="003C42A9"/>
    <w:rsid w:val="003C5523"/>
    <w:rsid w:val="003C6547"/>
    <w:rsid w:val="003C6B12"/>
    <w:rsid w:val="003C7A13"/>
    <w:rsid w:val="003D15F9"/>
    <w:rsid w:val="003D1D60"/>
    <w:rsid w:val="003D2C72"/>
    <w:rsid w:val="003D4C38"/>
    <w:rsid w:val="003D5E61"/>
    <w:rsid w:val="003E2AA0"/>
    <w:rsid w:val="003E2B58"/>
    <w:rsid w:val="003E3784"/>
    <w:rsid w:val="003E49D2"/>
    <w:rsid w:val="003E568E"/>
    <w:rsid w:val="003E5848"/>
    <w:rsid w:val="003E5F4D"/>
    <w:rsid w:val="003E6A17"/>
    <w:rsid w:val="003E7A6C"/>
    <w:rsid w:val="003F0471"/>
    <w:rsid w:val="003F0732"/>
    <w:rsid w:val="003F2882"/>
    <w:rsid w:val="003F2CAB"/>
    <w:rsid w:val="003F31E1"/>
    <w:rsid w:val="003F48E1"/>
    <w:rsid w:val="003F4DD1"/>
    <w:rsid w:val="003F4F74"/>
    <w:rsid w:val="004025BF"/>
    <w:rsid w:val="00402743"/>
    <w:rsid w:val="004029E3"/>
    <w:rsid w:val="00402E46"/>
    <w:rsid w:val="004030F6"/>
    <w:rsid w:val="00403C75"/>
    <w:rsid w:val="00410177"/>
    <w:rsid w:val="00410BC7"/>
    <w:rsid w:val="00411903"/>
    <w:rsid w:val="004120C7"/>
    <w:rsid w:val="00412660"/>
    <w:rsid w:val="00414717"/>
    <w:rsid w:val="00414FB4"/>
    <w:rsid w:val="00416176"/>
    <w:rsid w:val="00416BFB"/>
    <w:rsid w:val="00420231"/>
    <w:rsid w:val="00421E7E"/>
    <w:rsid w:val="00427076"/>
    <w:rsid w:val="00427394"/>
    <w:rsid w:val="0043138E"/>
    <w:rsid w:val="00431C59"/>
    <w:rsid w:val="00431CE9"/>
    <w:rsid w:val="00441172"/>
    <w:rsid w:val="0044259F"/>
    <w:rsid w:val="00442EBC"/>
    <w:rsid w:val="00447D3E"/>
    <w:rsid w:val="00451E4B"/>
    <w:rsid w:val="00453E14"/>
    <w:rsid w:val="00455965"/>
    <w:rsid w:val="004578B5"/>
    <w:rsid w:val="0046057A"/>
    <w:rsid w:val="0046234C"/>
    <w:rsid w:val="00462DDA"/>
    <w:rsid w:val="00466E91"/>
    <w:rsid w:val="00467201"/>
    <w:rsid w:val="00467CC6"/>
    <w:rsid w:val="004702DF"/>
    <w:rsid w:val="00470E40"/>
    <w:rsid w:val="004719E4"/>
    <w:rsid w:val="004733C4"/>
    <w:rsid w:val="004740C3"/>
    <w:rsid w:val="004743AD"/>
    <w:rsid w:val="0048155F"/>
    <w:rsid w:val="004819AB"/>
    <w:rsid w:val="004819F9"/>
    <w:rsid w:val="0048290B"/>
    <w:rsid w:val="004837ED"/>
    <w:rsid w:val="00485E5C"/>
    <w:rsid w:val="00486806"/>
    <w:rsid w:val="00491169"/>
    <w:rsid w:val="004913A2"/>
    <w:rsid w:val="0049199E"/>
    <w:rsid w:val="0049286A"/>
    <w:rsid w:val="004932B0"/>
    <w:rsid w:val="00494B1B"/>
    <w:rsid w:val="00494FBA"/>
    <w:rsid w:val="00495D26"/>
    <w:rsid w:val="004A026E"/>
    <w:rsid w:val="004A2E07"/>
    <w:rsid w:val="004A311D"/>
    <w:rsid w:val="004A329B"/>
    <w:rsid w:val="004A3355"/>
    <w:rsid w:val="004A3426"/>
    <w:rsid w:val="004A5C2F"/>
    <w:rsid w:val="004B19D0"/>
    <w:rsid w:val="004B2116"/>
    <w:rsid w:val="004B69B4"/>
    <w:rsid w:val="004C0418"/>
    <w:rsid w:val="004C4438"/>
    <w:rsid w:val="004C5498"/>
    <w:rsid w:val="004C6617"/>
    <w:rsid w:val="004D2C7E"/>
    <w:rsid w:val="004D4C7D"/>
    <w:rsid w:val="004D66AA"/>
    <w:rsid w:val="004D708E"/>
    <w:rsid w:val="004D7ECC"/>
    <w:rsid w:val="004E4D17"/>
    <w:rsid w:val="004E54F7"/>
    <w:rsid w:val="004E6BE9"/>
    <w:rsid w:val="004E72C6"/>
    <w:rsid w:val="004E7489"/>
    <w:rsid w:val="004F03C9"/>
    <w:rsid w:val="004F08B5"/>
    <w:rsid w:val="004F09D5"/>
    <w:rsid w:val="004F1B76"/>
    <w:rsid w:val="004F2A4E"/>
    <w:rsid w:val="004F3E70"/>
    <w:rsid w:val="004F40AC"/>
    <w:rsid w:val="004F5EB2"/>
    <w:rsid w:val="004F5F85"/>
    <w:rsid w:val="0050214F"/>
    <w:rsid w:val="00503246"/>
    <w:rsid w:val="00506408"/>
    <w:rsid w:val="00510BC7"/>
    <w:rsid w:val="005114F6"/>
    <w:rsid w:val="00511930"/>
    <w:rsid w:val="00513D01"/>
    <w:rsid w:val="00516CA6"/>
    <w:rsid w:val="005170EA"/>
    <w:rsid w:val="00520F9F"/>
    <w:rsid w:val="00522EB2"/>
    <w:rsid w:val="0052429E"/>
    <w:rsid w:val="005261D5"/>
    <w:rsid w:val="0052738B"/>
    <w:rsid w:val="00527E63"/>
    <w:rsid w:val="005314A4"/>
    <w:rsid w:val="00531A5F"/>
    <w:rsid w:val="00531F08"/>
    <w:rsid w:val="0053371A"/>
    <w:rsid w:val="00533E34"/>
    <w:rsid w:val="00534E97"/>
    <w:rsid w:val="00535351"/>
    <w:rsid w:val="00536C0D"/>
    <w:rsid w:val="0054374A"/>
    <w:rsid w:val="00543DB8"/>
    <w:rsid w:val="00545377"/>
    <w:rsid w:val="005463E7"/>
    <w:rsid w:val="00552A17"/>
    <w:rsid w:val="005607A9"/>
    <w:rsid w:val="00562E8B"/>
    <w:rsid w:val="00563A35"/>
    <w:rsid w:val="00565187"/>
    <w:rsid w:val="005660DE"/>
    <w:rsid w:val="005663AD"/>
    <w:rsid w:val="0056722F"/>
    <w:rsid w:val="00570441"/>
    <w:rsid w:val="005712BF"/>
    <w:rsid w:val="00573DBF"/>
    <w:rsid w:val="00576050"/>
    <w:rsid w:val="005827DE"/>
    <w:rsid w:val="00583485"/>
    <w:rsid w:val="005840B3"/>
    <w:rsid w:val="0058576B"/>
    <w:rsid w:val="005869E5"/>
    <w:rsid w:val="00587497"/>
    <w:rsid w:val="005913D3"/>
    <w:rsid w:val="0059140D"/>
    <w:rsid w:val="00594F8B"/>
    <w:rsid w:val="00596EEE"/>
    <w:rsid w:val="005A1AC9"/>
    <w:rsid w:val="005A1CE1"/>
    <w:rsid w:val="005A438E"/>
    <w:rsid w:val="005A5A9E"/>
    <w:rsid w:val="005A5E52"/>
    <w:rsid w:val="005A7CC6"/>
    <w:rsid w:val="005B1082"/>
    <w:rsid w:val="005B121D"/>
    <w:rsid w:val="005B1D43"/>
    <w:rsid w:val="005B65E9"/>
    <w:rsid w:val="005B710F"/>
    <w:rsid w:val="005C4077"/>
    <w:rsid w:val="005C40EC"/>
    <w:rsid w:val="005C42D2"/>
    <w:rsid w:val="005C6181"/>
    <w:rsid w:val="005C6C58"/>
    <w:rsid w:val="005D10F6"/>
    <w:rsid w:val="005D2846"/>
    <w:rsid w:val="005D5257"/>
    <w:rsid w:val="005D64C8"/>
    <w:rsid w:val="005D6BF1"/>
    <w:rsid w:val="005E0393"/>
    <w:rsid w:val="005E11D7"/>
    <w:rsid w:val="005E126D"/>
    <w:rsid w:val="005E14D3"/>
    <w:rsid w:val="005E36AE"/>
    <w:rsid w:val="005E7C25"/>
    <w:rsid w:val="005E7C35"/>
    <w:rsid w:val="005E7F94"/>
    <w:rsid w:val="005F0D0C"/>
    <w:rsid w:val="005F4879"/>
    <w:rsid w:val="005F4B0A"/>
    <w:rsid w:val="005F76B9"/>
    <w:rsid w:val="0060030B"/>
    <w:rsid w:val="00600596"/>
    <w:rsid w:val="00600A95"/>
    <w:rsid w:val="00600CC2"/>
    <w:rsid w:val="0060423E"/>
    <w:rsid w:val="00611424"/>
    <w:rsid w:val="006136C0"/>
    <w:rsid w:val="0061385F"/>
    <w:rsid w:val="00614434"/>
    <w:rsid w:val="006151D6"/>
    <w:rsid w:val="00621884"/>
    <w:rsid w:val="00622229"/>
    <w:rsid w:val="00622450"/>
    <w:rsid w:val="00624C00"/>
    <w:rsid w:val="006251F5"/>
    <w:rsid w:val="006277A9"/>
    <w:rsid w:val="006304CC"/>
    <w:rsid w:val="00630516"/>
    <w:rsid w:val="006310F2"/>
    <w:rsid w:val="00632507"/>
    <w:rsid w:val="006348C3"/>
    <w:rsid w:val="00635C02"/>
    <w:rsid w:val="00636A22"/>
    <w:rsid w:val="0063777A"/>
    <w:rsid w:val="0064244D"/>
    <w:rsid w:val="00642A35"/>
    <w:rsid w:val="00643CE7"/>
    <w:rsid w:val="00647D47"/>
    <w:rsid w:val="00651969"/>
    <w:rsid w:val="006519AA"/>
    <w:rsid w:val="006540E7"/>
    <w:rsid w:val="006551D0"/>
    <w:rsid w:val="006552AD"/>
    <w:rsid w:val="00657D87"/>
    <w:rsid w:val="00662177"/>
    <w:rsid w:val="00663884"/>
    <w:rsid w:val="00663BD5"/>
    <w:rsid w:val="00665912"/>
    <w:rsid w:val="00666291"/>
    <w:rsid w:val="00666928"/>
    <w:rsid w:val="00666ADD"/>
    <w:rsid w:val="00666AE3"/>
    <w:rsid w:val="00666D32"/>
    <w:rsid w:val="00666E3B"/>
    <w:rsid w:val="00667C57"/>
    <w:rsid w:val="00667EFE"/>
    <w:rsid w:val="00671C55"/>
    <w:rsid w:val="00676F84"/>
    <w:rsid w:val="00677331"/>
    <w:rsid w:val="00680F45"/>
    <w:rsid w:val="006810DA"/>
    <w:rsid w:val="0068128A"/>
    <w:rsid w:val="006816DB"/>
    <w:rsid w:val="00681EB7"/>
    <w:rsid w:val="006853A1"/>
    <w:rsid w:val="006854E4"/>
    <w:rsid w:val="0069253F"/>
    <w:rsid w:val="00693DFB"/>
    <w:rsid w:val="00696B3A"/>
    <w:rsid w:val="006A3654"/>
    <w:rsid w:val="006A3988"/>
    <w:rsid w:val="006A3D2D"/>
    <w:rsid w:val="006A3DC7"/>
    <w:rsid w:val="006A4BD6"/>
    <w:rsid w:val="006A7B69"/>
    <w:rsid w:val="006B077F"/>
    <w:rsid w:val="006B0D80"/>
    <w:rsid w:val="006B1A03"/>
    <w:rsid w:val="006B2E18"/>
    <w:rsid w:val="006B663C"/>
    <w:rsid w:val="006C091B"/>
    <w:rsid w:val="006C2231"/>
    <w:rsid w:val="006C359D"/>
    <w:rsid w:val="006C6E66"/>
    <w:rsid w:val="006D00AF"/>
    <w:rsid w:val="006D1321"/>
    <w:rsid w:val="006D3033"/>
    <w:rsid w:val="006D4CCA"/>
    <w:rsid w:val="006D74B9"/>
    <w:rsid w:val="006E0471"/>
    <w:rsid w:val="006E1179"/>
    <w:rsid w:val="006E3577"/>
    <w:rsid w:val="006E3EC3"/>
    <w:rsid w:val="006E418B"/>
    <w:rsid w:val="006E4472"/>
    <w:rsid w:val="006E678A"/>
    <w:rsid w:val="006E6C0C"/>
    <w:rsid w:val="006E7FE0"/>
    <w:rsid w:val="006F1056"/>
    <w:rsid w:val="006F15A4"/>
    <w:rsid w:val="006F1C33"/>
    <w:rsid w:val="006F4BE0"/>
    <w:rsid w:val="006F581F"/>
    <w:rsid w:val="006F5B9D"/>
    <w:rsid w:val="006F6594"/>
    <w:rsid w:val="007007A0"/>
    <w:rsid w:val="00700D3B"/>
    <w:rsid w:val="00701F8E"/>
    <w:rsid w:val="00705D33"/>
    <w:rsid w:val="007073DB"/>
    <w:rsid w:val="00707EA9"/>
    <w:rsid w:val="00710561"/>
    <w:rsid w:val="00710D2E"/>
    <w:rsid w:val="00712343"/>
    <w:rsid w:val="007139E7"/>
    <w:rsid w:val="007164C4"/>
    <w:rsid w:val="00717055"/>
    <w:rsid w:val="00720493"/>
    <w:rsid w:val="00726CA7"/>
    <w:rsid w:val="00730BFD"/>
    <w:rsid w:val="00733DAD"/>
    <w:rsid w:val="00740ABF"/>
    <w:rsid w:val="00744B69"/>
    <w:rsid w:val="007479BE"/>
    <w:rsid w:val="00750B8D"/>
    <w:rsid w:val="00750C8F"/>
    <w:rsid w:val="0075186B"/>
    <w:rsid w:val="007536E0"/>
    <w:rsid w:val="00757857"/>
    <w:rsid w:val="007609D3"/>
    <w:rsid w:val="00760F9E"/>
    <w:rsid w:val="0076228A"/>
    <w:rsid w:val="00764C96"/>
    <w:rsid w:val="007662C4"/>
    <w:rsid w:val="00766522"/>
    <w:rsid w:val="00773693"/>
    <w:rsid w:val="00773B0C"/>
    <w:rsid w:val="00776C49"/>
    <w:rsid w:val="00780EDB"/>
    <w:rsid w:val="00781A51"/>
    <w:rsid w:val="00782D02"/>
    <w:rsid w:val="00783600"/>
    <w:rsid w:val="00786263"/>
    <w:rsid w:val="00786341"/>
    <w:rsid w:val="007878EE"/>
    <w:rsid w:val="00787A93"/>
    <w:rsid w:val="00790B42"/>
    <w:rsid w:val="007913E2"/>
    <w:rsid w:val="00791D08"/>
    <w:rsid w:val="00791D60"/>
    <w:rsid w:val="00797907"/>
    <w:rsid w:val="007A0019"/>
    <w:rsid w:val="007A2F77"/>
    <w:rsid w:val="007A44CB"/>
    <w:rsid w:val="007A4D1C"/>
    <w:rsid w:val="007A67F4"/>
    <w:rsid w:val="007A6AC9"/>
    <w:rsid w:val="007A7CC6"/>
    <w:rsid w:val="007B0BEB"/>
    <w:rsid w:val="007B1ACD"/>
    <w:rsid w:val="007B1EA4"/>
    <w:rsid w:val="007B6D37"/>
    <w:rsid w:val="007C0964"/>
    <w:rsid w:val="007C0B66"/>
    <w:rsid w:val="007C1FAB"/>
    <w:rsid w:val="007C2EEA"/>
    <w:rsid w:val="007C4D19"/>
    <w:rsid w:val="007C604F"/>
    <w:rsid w:val="007C61A2"/>
    <w:rsid w:val="007C6709"/>
    <w:rsid w:val="007C711C"/>
    <w:rsid w:val="007D19BC"/>
    <w:rsid w:val="007D25A6"/>
    <w:rsid w:val="007D2AA5"/>
    <w:rsid w:val="007D3919"/>
    <w:rsid w:val="007D4716"/>
    <w:rsid w:val="007D6DF0"/>
    <w:rsid w:val="007E3FF5"/>
    <w:rsid w:val="007E560B"/>
    <w:rsid w:val="007F1422"/>
    <w:rsid w:val="007F18CF"/>
    <w:rsid w:val="007F301C"/>
    <w:rsid w:val="007F7A59"/>
    <w:rsid w:val="00802AF6"/>
    <w:rsid w:val="00803677"/>
    <w:rsid w:val="00810175"/>
    <w:rsid w:val="00812A96"/>
    <w:rsid w:val="00812A9D"/>
    <w:rsid w:val="00814892"/>
    <w:rsid w:val="00816018"/>
    <w:rsid w:val="00816B85"/>
    <w:rsid w:val="00820C5B"/>
    <w:rsid w:val="00825D83"/>
    <w:rsid w:val="0083307F"/>
    <w:rsid w:val="00835263"/>
    <w:rsid w:val="00836757"/>
    <w:rsid w:val="00836855"/>
    <w:rsid w:val="0083789C"/>
    <w:rsid w:val="0084120B"/>
    <w:rsid w:val="00842978"/>
    <w:rsid w:val="00842B58"/>
    <w:rsid w:val="00843440"/>
    <w:rsid w:val="0084775C"/>
    <w:rsid w:val="00847FED"/>
    <w:rsid w:val="00850010"/>
    <w:rsid w:val="00852469"/>
    <w:rsid w:val="00856325"/>
    <w:rsid w:val="00856E75"/>
    <w:rsid w:val="00861762"/>
    <w:rsid w:val="00862A48"/>
    <w:rsid w:val="00865E02"/>
    <w:rsid w:val="008679F3"/>
    <w:rsid w:val="00867A08"/>
    <w:rsid w:val="00873E32"/>
    <w:rsid w:val="00874D68"/>
    <w:rsid w:val="008753FF"/>
    <w:rsid w:val="00875C58"/>
    <w:rsid w:val="00877C50"/>
    <w:rsid w:val="0088219C"/>
    <w:rsid w:val="008849F4"/>
    <w:rsid w:val="008858E1"/>
    <w:rsid w:val="0088688E"/>
    <w:rsid w:val="008877F4"/>
    <w:rsid w:val="00887D25"/>
    <w:rsid w:val="008905D3"/>
    <w:rsid w:val="008918D4"/>
    <w:rsid w:val="0089236E"/>
    <w:rsid w:val="008939CC"/>
    <w:rsid w:val="00893CE5"/>
    <w:rsid w:val="00895A17"/>
    <w:rsid w:val="0089615A"/>
    <w:rsid w:val="0089663E"/>
    <w:rsid w:val="00896872"/>
    <w:rsid w:val="008A12B3"/>
    <w:rsid w:val="008A2352"/>
    <w:rsid w:val="008A50CC"/>
    <w:rsid w:val="008A7116"/>
    <w:rsid w:val="008B005A"/>
    <w:rsid w:val="008B0447"/>
    <w:rsid w:val="008B0B95"/>
    <w:rsid w:val="008B0F46"/>
    <w:rsid w:val="008B2A65"/>
    <w:rsid w:val="008B49D0"/>
    <w:rsid w:val="008B59D6"/>
    <w:rsid w:val="008B5BB3"/>
    <w:rsid w:val="008C040A"/>
    <w:rsid w:val="008C0EC5"/>
    <w:rsid w:val="008C1BA6"/>
    <w:rsid w:val="008C1C21"/>
    <w:rsid w:val="008C44BE"/>
    <w:rsid w:val="008C66C1"/>
    <w:rsid w:val="008D15C3"/>
    <w:rsid w:val="008D181B"/>
    <w:rsid w:val="008D23A3"/>
    <w:rsid w:val="008D28EA"/>
    <w:rsid w:val="008D48D0"/>
    <w:rsid w:val="008D6D3A"/>
    <w:rsid w:val="008D7027"/>
    <w:rsid w:val="008D7DE1"/>
    <w:rsid w:val="008E08AB"/>
    <w:rsid w:val="008E0956"/>
    <w:rsid w:val="008E0FDF"/>
    <w:rsid w:val="008E4451"/>
    <w:rsid w:val="008E5BF3"/>
    <w:rsid w:val="008E77B4"/>
    <w:rsid w:val="008E7919"/>
    <w:rsid w:val="008F082D"/>
    <w:rsid w:val="008F0ABF"/>
    <w:rsid w:val="008F2FA2"/>
    <w:rsid w:val="008F2FA5"/>
    <w:rsid w:val="008F495A"/>
    <w:rsid w:val="008F4EEB"/>
    <w:rsid w:val="008F5B52"/>
    <w:rsid w:val="008F77D4"/>
    <w:rsid w:val="009004C3"/>
    <w:rsid w:val="00901F95"/>
    <w:rsid w:val="00902291"/>
    <w:rsid w:val="00903285"/>
    <w:rsid w:val="00904B40"/>
    <w:rsid w:val="0090563B"/>
    <w:rsid w:val="00906DAF"/>
    <w:rsid w:val="0090781E"/>
    <w:rsid w:val="009137C5"/>
    <w:rsid w:val="00914563"/>
    <w:rsid w:val="00914575"/>
    <w:rsid w:val="009147D7"/>
    <w:rsid w:val="0092144C"/>
    <w:rsid w:val="009229B7"/>
    <w:rsid w:val="0092531C"/>
    <w:rsid w:val="00925D90"/>
    <w:rsid w:val="0093534F"/>
    <w:rsid w:val="00935584"/>
    <w:rsid w:val="00936F41"/>
    <w:rsid w:val="009372A0"/>
    <w:rsid w:val="00937359"/>
    <w:rsid w:val="009417CA"/>
    <w:rsid w:val="00942265"/>
    <w:rsid w:val="00944115"/>
    <w:rsid w:val="0094484B"/>
    <w:rsid w:val="00947AE7"/>
    <w:rsid w:val="00953400"/>
    <w:rsid w:val="00953D4D"/>
    <w:rsid w:val="0095412D"/>
    <w:rsid w:val="009551FA"/>
    <w:rsid w:val="00955A49"/>
    <w:rsid w:val="0095630F"/>
    <w:rsid w:val="00957475"/>
    <w:rsid w:val="00960FD6"/>
    <w:rsid w:val="009619E3"/>
    <w:rsid w:val="009622D5"/>
    <w:rsid w:val="00963444"/>
    <w:rsid w:val="009635FF"/>
    <w:rsid w:val="009637C9"/>
    <w:rsid w:val="0096594D"/>
    <w:rsid w:val="00970501"/>
    <w:rsid w:val="00970AA1"/>
    <w:rsid w:val="00973DBB"/>
    <w:rsid w:val="0097401B"/>
    <w:rsid w:val="00974A4A"/>
    <w:rsid w:val="00986C9B"/>
    <w:rsid w:val="00987912"/>
    <w:rsid w:val="00987F03"/>
    <w:rsid w:val="009917D5"/>
    <w:rsid w:val="00991FBA"/>
    <w:rsid w:val="009961A9"/>
    <w:rsid w:val="009A0ED5"/>
    <w:rsid w:val="009A0FD0"/>
    <w:rsid w:val="009A2854"/>
    <w:rsid w:val="009A75BC"/>
    <w:rsid w:val="009B197C"/>
    <w:rsid w:val="009B1D4B"/>
    <w:rsid w:val="009B2148"/>
    <w:rsid w:val="009B31CE"/>
    <w:rsid w:val="009B3BEA"/>
    <w:rsid w:val="009B3F4A"/>
    <w:rsid w:val="009B5343"/>
    <w:rsid w:val="009C08B0"/>
    <w:rsid w:val="009C14D9"/>
    <w:rsid w:val="009C3174"/>
    <w:rsid w:val="009C5EC9"/>
    <w:rsid w:val="009C63B7"/>
    <w:rsid w:val="009D0309"/>
    <w:rsid w:val="009D1C21"/>
    <w:rsid w:val="009D37CB"/>
    <w:rsid w:val="009D6CC7"/>
    <w:rsid w:val="009D7926"/>
    <w:rsid w:val="009E0AE8"/>
    <w:rsid w:val="009E1E7D"/>
    <w:rsid w:val="009E395C"/>
    <w:rsid w:val="009E5935"/>
    <w:rsid w:val="009E5A54"/>
    <w:rsid w:val="009E6D6B"/>
    <w:rsid w:val="009F0796"/>
    <w:rsid w:val="009F1590"/>
    <w:rsid w:val="009F1F47"/>
    <w:rsid w:val="009F2124"/>
    <w:rsid w:val="009F2CB4"/>
    <w:rsid w:val="009F3076"/>
    <w:rsid w:val="009F6999"/>
    <w:rsid w:val="009F71FA"/>
    <w:rsid w:val="00A011C8"/>
    <w:rsid w:val="00A0333E"/>
    <w:rsid w:val="00A036ED"/>
    <w:rsid w:val="00A04B88"/>
    <w:rsid w:val="00A05A21"/>
    <w:rsid w:val="00A11723"/>
    <w:rsid w:val="00A11905"/>
    <w:rsid w:val="00A1491A"/>
    <w:rsid w:val="00A15CA1"/>
    <w:rsid w:val="00A1610B"/>
    <w:rsid w:val="00A1781B"/>
    <w:rsid w:val="00A17A80"/>
    <w:rsid w:val="00A22C31"/>
    <w:rsid w:val="00A22F5C"/>
    <w:rsid w:val="00A24E66"/>
    <w:rsid w:val="00A264D2"/>
    <w:rsid w:val="00A27583"/>
    <w:rsid w:val="00A3242B"/>
    <w:rsid w:val="00A3443E"/>
    <w:rsid w:val="00A35338"/>
    <w:rsid w:val="00A36B4A"/>
    <w:rsid w:val="00A36ECB"/>
    <w:rsid w:val="00A37747"/>
    <w:rsid w:val="00A431CA"/>
    <w:rsid w:val="00A46141"/>
    <w:rsid w:val="00A46480"/>
    <w:rsid w:val="00A52120"/>
    <w:rsid w:val="00A526B3"/>
    <w:rsid w:val="00A53447"/>
    <w:rsid w:val="00A5446E"/>
    <w:rsid w:val="00A55AD3"/>
    <w:rsid w:val="00A561A9"/>
    <w:rsid w:val="00A57BB5"/>
    <w:rsid w:val="00A6071A"/>
    <w:rsid w:val="00A62165"/>
    <w:rsid w:val="00A63A1C"/>
    <w:rsid w:val="00A63D88"/>
    <w:rsid w:val="00A640CC"/>
    <w:rsid w:val="00A66298"/>
    <w:rsid w:val="00A66546"/>
    <w:rsid w:val="00A7413F"/>
    <w:rsid w:val="00A7562A"/>
    <w:rsid w:val="00A7621D"/>
    <w:rsid w:val="00A772F5"/>
    <w:rsid w:val="00A8006D"/>
    <w:rsid w:val="00A806AF"/>
    <w:rsid w:val="00A809C6"/>
    <w:rsid w:val="00A80B99"/>
    <w:rsid w:val="00A81EE3"/>
    <w:rsid w:val="00A830CE"/>
    <w:rsid w:val="00A841DF"/>
    <w:rsid w:val="00A86976"/>
    <w:rsid w:val="00A8783C"/>
    <w:rsid w:val="00A90687"/>
    <w:rsid w:val="00A90C20"/>
    <w:rsid w:val="00A90E5F"/>
    <w:rsid w:val="00A95D68"/>
    <w:rsid w:val="00A95E1F"/>
    <w:rsid w:val="00A97A84"/>
    <w:rsid w:val="00AA1E90"/>
    <w:rsid w:val="00AA327D"/>
    <w:rsid w:val="00AA512E"/>
    <w:rsid w:val="00AA6333"/>
    <w:rsid w:val="00AB0C4F"/>
    <w:rsid w:val="00AB1D26"/>
    <w:rsid w:val="00AB4654"/>
    <w:rsid w:val="00AB4FDA"/>
    <w:rsid w:val="00AB543E"/>
    <w:rsid w:val="00AB6AEF"/>
    <w:rsid w:val="00AC0508"/>
    <w:rsid w:val="00AC0603"/>
    <w:rsid w:val="00AC4017"/>
    <w:rsid w:val="00AC4189"/>
    <w:rsid w:val="00AC51BF"/>
    <w:rsid w:val="00AC6FCB"/>
    <w:rsid w:val="00AC7EF0"/>
    <w:rsid w:val="00AD02E5"/>
    <w:rsid w:val="00AD031B"/>
    <w:rsid w:val="00AD05E0"/>
    <w:rsid w:val="00AD0C31"/>
    <w:rsid w:val="00AD1B93"/>
    <w:rsid w:val="00AD3F04"/>
    <w:rsid w:val="00AD42AD"/>
    <w:rsid w:val="00AD566A"/>
    <w:rsid w:val="00AD60F9"/>
    <w:rsid w:val="00AD650D"/>
    <w:rsid w:val="00AE00F9"/>
    <w:rsid w:val="00AE1FCD"/>
    <w:rsid w:val="00AE2349"/>
    <w:rsid w:val="00AE2F42"/>
    <w:rsid w:val="00AE40C8"/>
    <w:rsid w:val="00AE41BD"/>
    <w:rsid w:val="00AE7492"/>
    <w:rsid w:val="00AE798C"/>
    <w:rsid w:val="00AF076E"/>
    <w:rsid w:val="00AF1EB3"/>
    <w:rsid w:val="00AF2AE1"/>
    <w:rsid w:val="00AF3AB8"/>
    <w:rsid w:val="00AF425C"/>
    <w:rsid w:val="00AF6805"/>
    <w:rsid w:val="00AF6941"/>
    <w:rsid w:val="00B128DD"/>
    <w:rsid w:val="00B1339E"/>
    <w:rsid w:val="00B143DE"/>
    <w:rsid w:val="00B15262"/>
    <w:rsid w:val="00B16860"/>
    <w:rsid w:val="00B178E4"/>
    <w:rsid w:val="00B267BD"/>
    <w:rsid w:val="00B32C54"/>
    <w:rsid w:val="00B34677"/>
    <w:rsid w:val="00B35968"/>
    <w:rsid w:val="00B368E0"/>
    <w:rsid w:val="00B36C3F"/>
    <w:rsid w:val="00B374C2"/>
    <w:rsid w:val="00B40709"/>
    <w:rsid w:val="00B410AF"/>
    <w:rsid w:val="00B42AA6"/>
    <w:rsid w:val="00B42EA5"/>
    <w:rsid w:val="00B4371B"/>
    <w:rsid w:val="00B4617C"/>
    <w:rsid w:val="00B4623C"/>
    <w:rsid w:val="00B506F7"/>
    <w:rsid w:val="00B51C5E"/>
    <w:rsid w:val="00B52E8B"/>
    <w:rsid w:val="00B55F60"/>
    <w:rsid w:val="00B56E69"/>
    <w:rsid w:val="00B57D25"/>
    <w:rsid w:val="00B60281"/>
    <w:rsid w:val="00B62734"/>
    <w:rsid w:val="00B6462D"/>
    <w:rsid w:val="00B650DE"/>
    <w:rsid w:val="00B71CFF"/>
    <w:rsid w:val="00B723AE"/>
    <w:rsid w:val="00B75607"/>
    <w:rsid w:val="00B75919"/>
    <w:rsid w:val="00B75E09"/>
    <w:rsid w:val="00B766F8"/>
    <w:rsid w:val="00B767DB"/>
    <w:rsid w:val="00B76DA9"/>
    <w:rsid w:val="00B77410"/>
    <w:rsid w:val="00B77F64"/>
    <w:rsid w:val="00B800AC"/>
    <w:rsid w:val="00B816F9"/>
    <w:rsid w:val="00B82703"/>
    <w:rsid w:val="00B8280C"/>
    <w:rsid w:val="00B84398"/>
    <w:rsid w:val="00B85C3E"/>
    <w:rsid w:val="00B85E29"/>
    <w:rsid w:val="00B86E0F"/>
    <w:rsid w:val="00B907AC"/>
    <w:rsid w:val="00B91B0E"/>
    <w:rsid w:val="00B929CE"/>
    <w:rsid w:val="00B9304C"/>
    <w:rsid w:val="00B951B4"/>
    <w:rsid w:val="00B96966"/>
    <w:rsid w:val="00BA3131"/>
    <w:rsid w:val="00BA3C47"/>
    <w:rsid w:val="00BA3D2D"/>
    <w:rsid w:val="00BB52DB"/>
    <w:rsid w:val="00BB7517"/>
    <w:rsid w:val="00BB7F61"/>
    <w:rsid w:val="00BC086F"/>
    <w:rsid w:val="00BC1B18"/>
    <w:rsid w:val="00BC356E"/>
    <w:rsid w:val="00BD0361"/>
    <w:rsid w:val="00BD0BF7"/>
    <w:rsid w:val="00BD1C87"/>
    <w:rsid w:val="00BD5637"/>
    <w:rsid w:val="00BD61A8"/>
    <w:rsid w:val="00BD7DA1"/>
    <w:rsid w:val="00BE02E3"/>
    <w:rsid w:val="00BE1FA3"/>
    <w:rsid w:val="00BE2D9E"/>
    <w:rsid w:val="00BE3DDE"/>
    <w:rsid w:val="00BE4C9E"/>
    <w:rsid w:val="00BE6444"/>
    <w:rsid w:val="00BE7F84"/>
    <w:rsid w:val="00BF188C"/>
    <w:rsid w:val="00BF1AE0"/>
    <w:rsid w:val="00C01227"/>
    <w:rsid w:val="00C03FD5"/>
    <w:rsid w:val="00C06242"/>
    <w:rsid w:val="00C0644C"/>
    <w:rsid w:val="00C12674"/>
    <w:rsid w:val="00C128F2"/>
    <w:rsid w:val="00C13118"/>
    <w:rsid w:val="00C1526D"/>
    <w:rsid w:val="00C15688"/>
    <w:rsid w:val="00C163B5"/>
    <w:rsid w:val="00C17E3F"/>
    <w:rsid w:val="00C21B2E"/>
    <w:rsid w:val="00C22B5D"/>
    <w:rsid w:val="00C234B7"/>
    <w:rsid w:val="00C25905"/>
    <w:rsid w:val="00C2700A"/>
    <w:rsid w:val="00C271F0"/>
    <w:rsid w:val="00C27BCC"/>
    <w:rsid w:val="00C27E54"/>
    <w:rsid w:val="00C33C82"/>
    <w:rsid w:val="00C33D27"/>
    <w:rsid w:val="00C34EA6"/>
    <w:rsid w:val="00C369AB"/>
    <w:rsid w:val="00C4072D"/>
    <w:rsid w:val="00C4087C"/>
    <w:rsid w:val="00C413B7"/>
    <w:rsid w:val="00C42F24"/>
    <w:rsid w:val="00C43CA4"/>
    <w:rsid w:val="00C441FB"/>
    <w:rsid w:val="00C4455A"/>
    <w:rsid w:val="00C44666"/>
    <w:rsid w:val="00C44A56"/>
    <w:rsid w:val="00C44F4B"/>
    <w:rsid w:val="00C464D9"/>
    <w:rsid w:val="00C51E65"/>
    <w:rsid w:val="00C52119"/>
    <w:rsid w:val="00C54898"/>
    <w:rsid w:val="00C61595"/>
    <w:rsid w:val="00C625A2"/>
    <w:rsid w:val="00C644C4"/>
    <w:rsid w:val="00C64B0B"/>
    <w:rsid w:val="00C64F23"/>
    <w:rsid w:val="00C65DBE"/>
    <w:rsid w:val="00C66CBA"/>
    <w:rsid w:val="00C7132E"/>
    <w:rsid w:val="00C7261F"/>
    <w:rsid w:val="00C74645"/>
    <w:rsid w:val="00C74CCE"/>
    <w:rsid w:val="00C7621D"/>
    <w:rsid w:val="00C76A94"/>
    <w:rsid w:val="00C76C23"/>
    <w:rsid w:val="00C76C8E"/>
    <w:rsid w:val="00C7758F"/>
    <w:rsid w:val="00C77700"/>
    <w:rsid w:val="00C8082E"/>
    <w:rsid w:val="00C84462"/>
    <w:rsid w:val="00C865D5"/>
    <w:rsid w:val="00C870AF"/>
    <w:rsid w:val="00C87278"/>
    <w:rsid w:val="00C87AD4"/>
    <w:rsid w:val="00C910D3"/>
    <w:rsid w:val="00C912BA"/>
    <w:rsid w:val="00C91650"/>
    <w:rsid w:val="00C91656"/>
    <w:rsid w:val="00C92285"/>
    <w:rsid w:val="00C936BB"/>
    <w:rsid w:val="00C94EE5"/>
    <w:rsid w:val="00C97F22"/>
    <w:rsid w:val="00CA0FDD"/>
    <w:rsid w:val="00CA3EBE"/>
    <w:rsid w:val="00CA484D"/>
    <w:rsid w:val="00CA6ECB"/>
    <w:rsid w:val="00CB1A69"/>
    <w:rsid w:val="00CB398A"/>
    <w:rsid w:val="00CB67CC"/>
    <w:rsid w:val="00CB687A"/>
    <w:rsid w:val="00CC0688"/>
    <w:rsid w:val="00CC1984"/>
    <w:rsid w:val="00CC24E7"/>
    <w:rsid w:val="00CC3049"/>
    <w:rsid w:val="00CC496A"/>
    <w:rsid w:val="00CC51A5"/>
    <w:rsid w:val="00CC5F53"/>
    <w:rsid w:val="00CC6BDC"/>
    <w:rsid w:val="00CD15F2"/>
    <w:rsid w:val="00CD1FFC"/>
    <w:rsid w:val="00CD31DF"/>
    <w:rsid w:val="00CD60D5"/>
    <w:rsid w:val="00CD6AFE"/>
    <w:rsid w:val="00CE17B5"/>
    <w:rsid w:val="00CE185C"/>
    <w:rsid w:val="00CE421B"/>
    <w:rsid w:val="00CE4452"/>
    <w:rsid w:val="00CE542C"/>
    <w:rsid w:val="00CE54F4"/>
    <w:rsid w:val="00CE6101"/>
    <w:rsid w:val="00CE659B"/>
    <w:rsid w:val="00CE7953"/>
    <w:rsid w:val="00CE79D7"/>
    <w:rsid w:val="00CF320D"/>
    <w:rsid w:val="00CF3738"/>
    <w:rsid w:val="00CF441B"/>
    <w:rsid w:val="00D01B32"/>
    <w:rsid w:val="00D01DB1"/>
    <w:rsid w:val="00D01E72"/>
    <w:rsid w:val="00D02C18"/>
    <w:rsid w:val="00D03EF5"/>
    <w:rsid w:val="00D061E4"/>
    <w:rsid w:val="00D07DC0"/>
    <w:rsid w:val="00D10496"/>
    <w:rsid w:val="00D1170E"/>
    <w:rsid w:val="00D128E4"/>
    <w:rsid w:val="00D12E0D"/>
    <w:rsid w:val="00D13E61"/>
    <w:rsid w:val="00D1463B"/>
    <w:rsid w:val="00D14851"/>
    <w:rsid w:val="00D155C0"/>
    <w:rsid w:val="00D21108"/>
    <w:rsid w:val="00D21C1E"/>
    <w:rsid w:val="00D22094"/>
    <w:rsid w:val="00D24756"/>
    <w:rsid w:val="00D2520F"/>
    <w:rsid w:val="00D25583"/>
    <w:rsid w:val="00D26AE6"/>
    <w:rsid w:val="00D2755D"/>
    <w:rsid w:val="00D32B9F"/>
    <w:rsid w:val="00D3370C"/>
    <w:rsid w:val="00D33A65"/>
    <w:rsid w:val="00D42182"/>
    <w:rsid w:val="00D43562"/>
    <w:rsid w:val="00D46FF8"/>
    <w:rsid w:val="00D47695"/>
    <w:rsid w:val="00D47AFC"/>
    <w:rsid w:val="00D51571"/>
    <w:rsid w:val="00D5594B"/>
    <w:rsid w:val="00D5727A"/>
    <w:rsid w:val="00D6043C"/>
    <w:rsid w:val="00D64DB3"/>
    <w:rsid w:val="00D64E94"/>
    <w:rsid w:val="00D73270"/>
    <w:rsid w:val="00D73321"/>
    <w:rsid w:val="00D7376A"/>
    <w:rsid w:val="00D74DB4"/>
    <w:rsid w:val="00D74F02"/>
    <w:rsid w:val="00D76AAE"/>
    <w:rsid w:val="00D77EBF"/>
    <w:rsid w:val="00D834D6"/>
    <w:rsid w:val="00D87A58"/>
    <w:rsid w:val="00D87E17"/>
    <w:rsid w:val="00D94C4A"/>
    <w:rsid w:val="00D97FA3"/>
    <w:rsid w:val="00DA07EA"/>
    <w:rsid w:val="00DA196F"/>
    <w:rsid w:val="00DA31E0"/>
    <w:rsid w:val="00DA390E"/>
    <w:rsid w:val="00DA4320"/>
    <w:rsid w:val="00DA4AC2"/>
    <w:rsid w:val="00DA5A6A"/>
    <w:rsid w:val="00DA7363"/>
    <w:rsid w:val="00DA7CAC"/>
    <w:rsid w:val="00DB1959"/>
    <w:rsid w:val="00DB3133"/>
    <w:rsid w:val="00DB3714"/>
    <w:rsid w:val="00DB5DA3"/>
    <w:rsid w:val="00DB619B"/>
    <w:rsid w:val="00DB61DC"/>
    <w:rsid w:val="00DB76F8"/>
    <w:rsid w:val="00DB7EB0"/>
    <w:rsid w:val="00DC0A68"/>
    <w:rsid w:val="00DC1874"/>
    <w:rsid w:val="00DC23D2"/>
    <w:rsid w:val="00DC4624"/>
    <w:rsid w:val="00DD1927"/>
    <w:rsid w:val="00DD1BC8"/>
    <w:rsid w:val="00DD2A35"/>
    <w:rsid w:val="00DD3129"/>
    <w:rsid w:val="00DD55B6"/>
    <w:rsid w:val="00DD6A61"/>
    <w:rsid w:val="00DD7257"/>
    <w:rsid w:val="00DD7413"/>
    <w:rsid w:val="00DD7D61"/>
    <w:rsid w:val="00DE0A38"/>
    <w:rsid w:val="00DE0A56"/>
    <w:rsid w:val="00DE12EF"/>
    <w:rsid w:val="00DE6338"/>
    <w:rsid w:val="00DE6A80"/>
    <w:rsid w:val="00DE6CE6"/>
    <w:rsid w:val="00DF1A84"/>
    <w:rsid w:val="00DF2A4E"/>
    <w:rsid w:val="00DF3F39"/>
    <w:rsid w:val="00DF617F"/>
    <w:rsid w:val="00E002B9"/>
    <w:rsid w:val="00E01275"/>
    <w:rsid w:val="00E016BB"/>
    <w:rsid w:val="00E02F0B"/>
    <w:rsid w:val="00E03860"/>
    <w:rsid w:val="00E1146E"/>
    <w:rsid w:val="00E120F3"/>
    <w:rsid w:val="00E14005"/>
    <w:rsid w:val="00E155DC"/>
    <w:rsid w:val="00E1562B"/>
    <w:rsid w:val="00E15C13"/>
    <w:rsid w:val="00E17681"/>
    <w:rsid w:val="00E213C8"/>
    <w:rsid w:val="00E21CB6"/>
    <w:rsid w:val="00E21E72"/>
    <w:rsid w:val="00E23E00"/>
    <w:rsid w:val="00E24401"/>
    <w:rsid w:val="00E25BE4"/>
    <w:rsid w:val="00E269B8"/>
    <w:rsid w:val="00E3269F"/>
    <w:rsid w:val="00E33F3F"/>
    <w:rsid w:val="00E35048"/>
    <w:rsid w:val="00E35477"/>
    <w:rsid w:val="00E404E6"/>
    <w:rsid w:val="00E4764D"/>
    <w:rsid w:val="00E545FD"/>
    <w:rsid w:val="00E629E1"/>
    <w:rsid w:val="00E629EE"/>
    <w:rsid w:val="00E62A21"/>
    <w:rsid w:val="00E631CD"/>
    <w:rsid w:val="00E64304"/>
    <w:rsid w:val="00E650FE"/>
    <w:rsid w:val="00E667B8"/>
    <w:rsid w:val="00E710D6"/>
    <w:rsid w:val="00E72489"/>
    <w:rsid w:val="00E726AD"/>
    <w:rsid w:val="00E737CF"/>
    <w:rsid w:val="00E73D00"/>
    <w:rsid w:val="00E73F6D"/>
    <w:rsid w:val="00E762CA"/>
    <w:rsid w:val="00E766A7"/>
    <w:rsid w:val="00E76F23"/>
    <w:rsid w:val="00E77FE1"/>
    <w:rsid w:val="00E81691"/>
    <w:rsid w:val="00E83CF1"/>
    <w:rsid w:val="00E83DA7"/>
    <w:rsid w:val="00E851E7"/>
    <w:rsid w:val="00E85296"/>
    <w:rsid w:val="00E85C48"/>
    <w:rsid w:val="00E87F1D"/>
    <w:rsid w:val="00E905D4"/>
    <w:rsid w:val="00E927A9"/>
    <w:rsid w:val="00E930BB"/>
    <w:rsid w:val="00E961D3"/>
    <w:rsid w:val="00E9676A"/>
    <w:rsid w:val="00EA5212"/>
    <w:rsid w:val="00EA6071"/>
    <w:rsid w:val="00EB4B52"/>
    <w:rsid w:val="00EB4E46"/>
    <w:rsid w:val="00EB5D6A"/>
    <w:rsid w:val="00EB5DE9"/>
    <w:rsid w:val="00EB6916"/>
    <w:rsid w:val="00EB6B33"/>
    <w:rsid w:val="00EB7418"/>
    <w:rsid w:val="00EC28C4"/>
    <w:rsid w:val="00EC2DC8"/>
    <w:rsid w:val="00EC3CD7"/>
    <w:rsid w:val="00EC3FC9"/>
    <w:rsid w:val="00EC69B3"/>
    <w:rsid w:val="00EC7865"/>
    <w:rsid w:val="00ED258B"/>
    <w:rsid w:val="00ED56F4"/>
    <w:rsid w:val="00EE1B25"/>
    <w:rsid w:val="00EE2AE6"/>
    <w:rsid w:val="00EE4A2A"/>
    <w:rsid w:val="00EE4B15"/>
    <w:rsid w:val="00EE4FE7"/>
    <w:rsid w:val="00EE58BF"/>
    <w:rsid w:val="00EE68C3"/>
    <w:rsid w:val="00EF2C12"/>
    <w:rsid w:val="00EF449C"/>
    <w:rsid w:val="00EF5CA9"/>
    <w:rsid w:val="00F002BE"/>
    <w:rsid w:val="00F01E62"/>
    <w:rsid w:val="00F04354"/>
    <w:rsid w:val="00F05079"/>
    <w:rsid w:val="00F0666E"/>
    <w:rsid w:val="00F0784A"/>
    <w:rsid w:val="00F10246"/>
    <w:rsid w:val="00F10F9E"/>
    <w:rsid w:val="00F12741"/>
    <w:rsid w:val="00F16C33"/>
    <w:rsid w:val="00F20B88"/>
    <w:rsid w:val="00F21011"/>
    <w:rsid w:val="00F21825"/>
    <w:rsid w:val="00F21FAD"/>
    <w:rsid w:val="00F23A63"/>
    <w:rsid w:val="00F256ED"/>
    <w:rsid w:val="00F26A21"/>
    <w:rsid w:val="00F26EA5"/>
    <w:rsid w:val="00F270AC"/>
    <w:rsid w:val="00F27FD9"/>
    <w:rsid w:val="00F35B0E"/>
    <w:rsid w:val="00F36970"/>
    <w:rsid w:val="00F40C68"/>
    <w:rsid w:val="00F44AAF"/>
    <w:rsid w:val="00F45305"/>
    <w:rsid w:val="00F457B9"/>
    <w:rsid w:val="00F45959"/>
    <w:rsid w:val="00F46600"/>
    <w:rsid w:val="00F57432"/>
    <w:rsid w:val="00F57B64"/>
    <w:rsid w:val="00F57FC9"/>
    <w:rsid w:val="00F60AD3"/>
    <w:rsid w:val="00F60E77"/>
    <w:rsid w:val="00F636F2"/>
    <w:rsid w:val="00F63D7D"/>
    <w:rsid w:val="00F6524A"/>
    <w:rsid w:val="00F653B2"/>
    <w:rsid w:val="00F65F36"/>
    <w:rsid w:val="00F663E2"/>
    <w:rsid w:val="00F665BA"/>
    <w:rsid w:val="00F669B4"/>
    <w:rsid w:val="00F66B2A"/>
    <w:rsid w:val="00F7052C"/>
    <w:rsid w:val="00F71B12"/>
    <w:rsid w:val="00F733B2"/>
    <w:rsid w:val="00F73400"/>
    <w:rsid w:val="00F74D95"/>
    <w:rsid w:val="00F758E2"/>
    <w:rsid w:val="00F75961"/>
    <w:rsid w:val="00F7605C"/>
    <w:rsid w:val="00F76838"/>
    <w:rsid w:val="00F802B6"/>
    <w:rsid w:val="00F8444F"/>
    <w:rsid w:val="00F84C52"/>
    <w:rsid w:val="00F851BD"/>
    <w:rsid w:val="00F85A64"/>
    <w:rsid w:val="00F86652"/>
    <w:rsid w:val="00F86691"/>
    <w:rsid w:val="00F91B9F"/>
    <w:rsid w:val="00F91BB6"/>
    <w:rsid w:val="00F95FED"/>
    <w:rsid w:val="00FA0003"/>
    <w:rsid w:val="00FA0755"/>
    <w:rsid w:val="00FA0CCF"/>
    <w:rsid w:val="00FA1BCD"/>
    <w:rsid w:val="00FA2505"/>
    <w:rsid w:val="00FA2743"/>
    <w:rsid w:val="00FA324E"/>
    <w:rsid w:val="00FA534C"/>
    <w:rsid w:val="00FA616C"/>
    <w:rsid w:val="00FA6573"/>
    <w:rsid w:val="00FB0F4A"/>
    <w:rsid w:val="00FB1286"/>
    <w:rsid w:val="00FB2563"/>
    <w:rsid w:val="00FB4ED5"/>
    <w:rsid w:val="00FB516A"/>
    <w:rsid w:val="00FB7D87"/>
    <w:rsid w:val="00FC05A1"/>
    <w:rsid w:val="00FC16BA"/>
    <w:rsid w:val="00FC4566"/>
    <w:rsid w:val="00FC697E"/>
    <w:rsid w:val="00FC6D4A"/>
    <w:rsid w:val="00FD077E"/>
    <w:rsid w:val="00FD0F2A"/>
    <w:rsid w:val="00FD1746"/>
    <w:rsid w:val="00FD2695"/>
    <w:rsid w:val="00FD6B89"/>
    <w:rsid w:val="00FE2099"/>
    <w:rsid w:val="00FE23FF"/>
    <w:rsid w:val="00FE2A92"/>
    <w:rsid w:val="00FE4CA6"/>
    <w:rsid w:val="00FE4FAC"/>
    <w:rsid w:val="00FE5D0B"/>
    <w:rsid w:val="00FF121C"/>
    <w:rsid w:val="00FF19B6"/>
    <w:rsid w:val="00FF1C83"/>
    <w:rsid w:val="09285BB0"/>
    <w:rsid w:val="0D65BD0F"/>
    <w:rsid w:val="1B148B8B"/>
    <w:rsid w:val="1BED0821"/>
    <w:rsid w:val="280C0A84"/>
    <w:rsid w:val="2A33A03E"/>
    <w:rsid w:val="33574B72"/>
    <w:rsid w:val="3CE69BD6"/>
    <w:rsid w:val="3DBEFF2D"/>
    <w:rsid w:val="3DE70A4C"/>
    <w:rsid w:val="44B540B0"/>
    <w:rsid w:val="482DA805"/>
    <w:rsid w:val="4E2AB862"/>
    <w:rsid w:val="50F534BE"/>
    <w:rsid w:val="52035874"/>
    <w:rsid w:val="60735FC6"/>
    <w:rsid w:val="693DBDED"/>
    <w:rsid w:val="6C60A14C"/>
    <w:rsid w:val="6D9FD621"/>
    <w:rsid w:val="7E8C4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7DD5D"/>
  <w15:chartTrackingRefBased/>
  <w15:docId w15:val="{4D078B05-5A8D-4C3F-85C2-8F7215B28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9879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1960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19608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98791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19608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Pealkiri3Mrk">
    <w:name w:val="Pealkiri 3 Märk"/>
    <w:basedOn w:val="Liguvaikefont"/>
    <w:link w:val="Pealkiri3"/>
    <w:uiPriority w:val="9"/>
    <w:rsid w:val="0019608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Kommentaariviide">
    <w:name w:val="annotation reference"/>
    <w:basedOn w:val="Liguvaikefont"/>
    <w:uiPriority w:val="99"/>
    <w:semiHidden/>
    <w:unhideWhenUsed/>
    <w:rsid w:val="0019608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196084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196084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19608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196084"/>
    <w:rPr>
      <w:b/>
      <w:bCs/>
      <w:sz w:val="20"/>
      <w:szCs w:val="20"/>
    </w:rPr>
  </w:style>
  <w:style w:type="paragraph" w:styleId="Loendilik">
    <w:name w:val="List Paragraph"/>
    <w:basedOn w:val="Normaallaad"/>
    <w:uiPriority w:val="34"/>
    <w:qFormat/>
    <w:rsid w:val="00896872"/>
    <w:pPr>
      <w:ind w:left="720"/>
      <w:contextualSpacing/>
    </w:pPr>
  </w:style>
  <w:style w:type="paragraph" w:styleId="Redaktsioon">
    <w:name w:val="Revision"/>
    <w:hidden/>
    <w:uiPriority w:val="99"/>
    <w:semiHidden/>
    <w:rsid w:val="0006285D"/>
    <w:pPr>
      <w:spacing w:after="0" w:line="240" w:lineRule="auto"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B0B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B0BBF"/>
    <w:rPr>
      <w:rFonts w:ascii="Segoe UI" w:hAnsi="Segoe UI" w:cs="Segoe UI"/>
      <w:sz w:val="18"/>
      <w:szCs w:val="18"/>
    </w:rPr>
  </w:style>
  <w:style w:type="character" w:customStyle="1" w:styleId="tyhik">
    <w:name w:val="tyhik"/>
    <w:basedOn w:val="Liguvaikefont"/>
    <w:rsid w:val="00C4455A"/>
  </w:style>
  <w:style w:type="character" w:customStyle="1" w:styleId="mm">
    <w:name w:val="mm"/>
    <w:basedOn w:val="Liguvaikefont"/>
    <w:rsid w:val="00C4455A"/>
  </w:style>
  <w:style w:type="character" w:styleId="Hperlink">
    <w:name w:val="Hyperlink"/>
    <w:basedOn w:val="Liguvaikefont"/>
    <w:uiPriority w:val="99"/>
    <w:unhideWhenUsed/>
    <w:rsid w:val="00C4455A"/>
    <w:rPr>
      <w:color w:val="0000FF"/>
      <w:u w:val="single"/>
    </w:rPr>
  </w:style>
  <w:style w:type="character" w:customStyle="1" w:styleId="ui-provider">
    <w:name w:val="ui-provider"/>
    <w:basedOn w:val="Liguvaikefont"/>
    <w:rsid w:val="007007A0"/>
  </w:style>
  <w:style w:type="paragraph" w:customStyle="1" w:styleId="pf0">
    <w:name w:val="pf0"/>
    <w:basedOn w:val="Normaallaad"/>
    <w:rsid w:val="00F866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f01">
    <w:name w:val="cf01"/>
    <w:basedOn w:val="Liguvaikefont"/>
    <w:rsid w:val="00F86691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basedOn w:val="Liguvaikefont"/>
    <w:rsid w:val="00F86691"/>
    <w:rPr>
      <w:rFonts w:ascii="Segoe UI" w:hAnsi="Segoe UI" w:cs="Segoe UI" w:hint="default"/>
      <w:color w:val="0000FF"/>
      <w:sz w:val="18"/>
      <w:szCs w:val="18"/>
    </w:rPr>
  </w:style>
  <w:style w:type="character" w:customStyle="1" w:styleId="cf31">
    <w:name w:val="cf31"/>
    <w:basedOn w:val="Liguvaikefont"/>
    <w:rsid w:val="00F86691"/>
    <w:rPr>
      <w:rFonts w:ascii="Segoe UI" w:hAnsi="Segoe UI" w:cs="Segoe UI" w:hint="default"/>
      <w:color w:val="202020"/>
      <w:sz w:val="18"/>
      <w:szCs w:val="18"/>
      <w:shd w:val="clear" w:color="auto" w:fill="FFFFFF"/>
    </w:rPr>
  </w:style>
  <w:style w:type="paragraph" w:styleId="Pis">
    <w:name w:val="header"/>
    <w:basedOn w:val="Normaallaad"/>
    <w:link w:val="PisMrk"/>
    <w:uiPriority w:val="99"/>
    <w:unhideWhenUsed/>
    <w:rsid w:val="00E213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213C8"/>
  </w:style>
  <w:style w:type="paragraph" w:styleId="Jalus">
    <w:name w:val="footer"/>
    <w:basedOn w:val="Normaallaad"/>
    <w:link w:val="JalusMrk"/>
    <w:uiPriority w:val="99"/>
    <w:unhideWhenUsed/>
    <w:rsid w:val="00E213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213C8"/>
  </w:style>
  <w:style w:type="character" w:styleId="Lahendamatamainimine">
    <w:name w:val="Unresolved Mention"/>
    <w:basedOn w:val="Liguvaikefont"/>
    <w:uiPriority w:val="99"/>
    <w:semiHidden/>
    <w:unhideWhenUsed/>
    <w:rsid w:val="00B168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0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just.ee/media/3096/download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microsoft.com/office/2011/relationships/commentsExtended" Target="commentsExtended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comments" Target="comment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8/08/relationships/commentsExtensible" Target="commentsExtensible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1CE044DC451747BD4055C09D9A819D" ma:contentTypeVersion="6" ma:contentTypeDescription="Loo uus dokument" ma:contentTypeScope="" ma:versionID="659289b0e3672b55db0d00f85b5808de">
  <xsd:schema xmlns:xsd="http://www.w3.org/2001/XMLSchema" xmlns:xs="http://www.w3.org/2001/XMLSchema" xmlns:p="http://schemas.microsoft.com/office/2006/metadata/properties" xmlns:ns2="aff8a95a-bdca-4bd1-9f28-df5ebd643b89" xmlns:ns3="a73be6a9-67eb-46ae-9de8-8938dc5167a5" targetNamespace="http://schemas.microsoft.com/office/2006/metadata/properties" ma:root="true" ma:fieldsID="48ed32568c056b33ec6f422b41a5a8e7" ns2:_="" ns3:_="">
    <xsd:import namespace="aff8a95a-bdca-4bd1-9f28-df5ebd643b89"/>
    <xsd:import namespace="a73be6a9-67eb-46ae-9de8-8938dc5167a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Vastutaja" minOccurs="0"/>
                <xsd:element ref="ns2:SharedWithUsers" minOccurs="0"/>
                <xsd:element ref="ns2:SharedWithDetails" minOccurs="0"/>
                <xsd:element ref="ns3:Lisainfo" minOccurs="0"/>
                <xsd:element ref="ns3:muutmisaeg" minOccurs="0"/>
                <xsd:element ref="ns3:Valdko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f8a95a-bdca-4bd1-9f28-df5ebd643b8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di ID väärtus" ma:description="Sellele üksusele määratud dokumendi ID väärtus." ma:internalName="_dlc_DocId" ma:readOnly="true">
      <xsd:simpleType>
        <xsd:restriction base="dms:Text"/>
      </xsd:simpleType>
    </xsd:element>
    <xsd:element name="_dlc_DocIdUrl" ma:index="9" nillable="true" ma:displayName="Dokumendi ID" ma:description="Püsilink sellele dokumendile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2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3be6a9-67eb-46ae-9de8-8938dc5167a5" elementFormDefault="qualified">
    <xsd:import namespace="http://schemas.microsoft.com/office/2006/documentManagement/types"/>
    <xsd:import namespace="http://schemas.microsoft.com/office/infopath/2007/PartnerControls"/>
    <xsd:element name="Vastutaja" ma:index="11" nillable="true" ma:displayName="Vastutaja" ma:list="UserInfo" ma:SharePointGroup="0" ma:internalName="Vastutaja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isainfo" ma:index="14" nillable="true" ma:displayName="Lisainfo" ma:internalName="Lisainfo">
      <xsd:simpleType>
        <xsd:restriction base="dms:Note">
          <xsd:maxLength value="255"/>
        </xsd:restriction>
      </xsd:simpleType>
    </xsd:element>
    <xsd:element name="muutmisaeg" ma:index="15" nillable="true" ma:displayName="muutmisaeg" ma:format="DateOnly" ma:internalName="muutmisaeg">
      <xsd:simpleType>
        <xsd:restriction base="dms:DateTime"/>
      </xsd:simpleType>
    </xsd:element>
    <xsd:element name="Valdkond" ma:index="16" nillable="true" ma:displayName="Valdkond" ma:internalName="Valdko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nalüüs / uuringud"/>
                    <xsd:enumeration value="Finants"/>
                    <xsd:enumeration value="Innovatsioon"/>
                    <xsd:enumeration value="Juhtimine"/>
                    <xsd:enumeration value="Komisjon / töörühm"/>
                    <xsd:enumeration value="Kommunikatsioon"/>
                    <xsd:enumeration value="Kriisijuhtimine"/>
                    <xsd:enumeration value="Personal"/>
                    <xsd:enumeration value="Siseaudit"/>
                    <xsd:enumeration value="Sotsiaal"/>
                    <xsd:enumeration value="Tervis"/>
                    <xsd:enumeration value="Õig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ff8a95a-bdca-4bd1-9f28-df5ebd643b89">HXU5DPSK444F-1907963284-9355</_dlc_DocId>
    <_dlc_DocIdUrl xmlns="aff8a95a-bdca-4bd1-9f28-df5ebd643b89">
      <Url>https://kontor.rik.ee/projektid_valispartneritega/_layouts/15/DocIdRedir.aspx?ID=HXU5DPSK444F-1907963284-9355</Url>
      <Description>HXU5DPSK444F-1907963284-9355</Description>
    </_dlc_DocIdUrl>
    <muutmisaeg xmlns="a73be6a9-67eb-46ae-9de8-8938dc5167a5" xsi:nil="true"/>
    <Vastutaja xmlns="a73be6a9-67eb-46ae-9de8-8938dc5167a5">
      <UserInfo>
        <DisplayName/>
        <AccountId xsi:nil="true"/>
        <AccountType/>
      </UserInfo>
    </Vastutaja>
    <Lisainfo xmlns="a73be6a9-67eb-46ae-9de8-8938dc5167a5" xsi:nil="true"/>
    <Valdkond xmlns="a73be6a9-67eb-46ae-9de8-8938dc5167a5"/>
  </documentManagement>
</p:properties>
</file>

<file path=customXml/itemProps1.xml><?xml version="1.0" encoding="utf-8"?>
<ds:datastoreItem xmlns:ds="http://schemas.openxmlformats.org/officeDocument/2006/customXml" ds:itemID="{F561BC0C-C4F0-4AEE-A9C5-29CB2DEA35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A078CF-3E33-4A22-8016-72BB0E3CE4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ff8a95a-bdca-4bd1-9f28-df5ebd643b89"/>
    <ds:schemaRef ds:uri="a73be6a9-67eb-46ae-9de8-8938dc5167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EA74EDB-75E7-428B-A53F-BB36C70EFC0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71AF39-5AF0-46AC-A752-FDE7BD7D9327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AFB6B0A-2931-4BA3-A7A7-7116A251CC09}">
  <ds:schemaRefs>
    <ds:schemaRef ds:uri="http://schemas.microsoft.com/office/infopath/2007/PartnerControls"/>
    <ds:schemaRef ds:uri="http://purl.org/dc/terms/"/>
    <ds:schemaRef ds:uri="http://purl.org/dc/elements/1.1/"/>
    <ds:schemaRef ds:uri="a73be6a9-67eb-46ae-9de8-8938dc5167a5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aff8a95a-bdca-4bd1-9f28-df5ebd643b89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1869</Words>
  <Characters>10841</Characters>
  <Application>Microsoft Office Word</Application>
  <DocSecurity>0</DocSecurity>
  <Lines>90</Lines>
  <Paragraphs>25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Ots-Vaik</dc:creator>
  <cp:keywords/>
  <dc:description/>
  <cp:lastModifiedBy>Helen Uustalu</cp:lastModifiedBy>
  <cp:revision>34</cp:revision>
  <dcterms:created xsi:type="dcterms:W3CDTF">2023-12-14T01:34:00Z</dcterms:created>
  <dcterms:modified xsi:type="dcterms:W3CDTF">2024-01-15T13:20:00Z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0x010100CC1CE044DC451747BD4055C09D9A819D</vt:lpwstr>
  </property>
  <property fmtid="{D5CDD505-2E9C-101B-9397-08002B2CF9AE}" pid="3" name="_dlc_DocIdItemGuid">
    <vt:lpwstr>220197c7-0a4d-4e00-89ed-986f35d270ae</vt:lpwstr>
  </property>
</Properties>
</file>